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Default="00B94B19">
      <w:pPr>
        <w:rPr>
          <w:rFonts w:ascii="Arial" w:hAnsi="Arial"/>
        </w:rPr>
      </w:pPr>
    </w:p>
    <w:p w:rsidR="004675D8" w:rsidRPr="005942D5" w:rsidRDefault="004675D8">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rsidTr="00CD507F">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CD507F">
        <w:tc>
          <w:tcPr>
            <w:tcW w:w="7344" w:type="dxa"/>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D27E32" w:rsidP="0089797B">
            <w:pPr>
              <w:pStyle w:val="Listbullet"/>
              <w:numPr>
                <w:ilvl w:val="0"/>
                <w:numId w:val="0"/>
              </w:numPr>
              <w:spacing w:after="0"/>
              <w:rPr>
                <w:b/>
                <w:bCs/>
                <w:sz w:val="18"/>
              </w:rPr>
            </w:pPr>
            <w:r w:rsidRPr="00355A3D">
              <w:rPr>
                <w:sz w:val="20"/>
                <w:szCs w:val="20"/>
              </w:rPr>
              <w:t>How the world works</w:t>
            </w:r>
          </w:p>
          <w:p w:rsidR="00B94B19" w:rsidRDefault="00E033F0" w:rsidP="00CD507F">
            <w:pPr>
              <w:pStyle w:val="Listbullet"/>
              <w:tabs>
                <w:tab w:val="clear" w:pos="454"/>
                <w:tab w:val="num" w:pos="360"/>
              </w:tabs>
              <w:spacing w:after="0"/>
              <w:ind w:left="360" w:hanging="360"/>
              <w:rPr>
                <w:b/>
                <w:bCs/>
                <w:sz w:val="18"/>
              </w:rPr>
            </w:pPr>
            <w:r w:rsidRPr="00CD507F">
              <w:rPr>
                <w:b/>
                <w:bCs/>
                <w:sz w:val="18"/>
              </w:rPr>
              <w:t>Central Idea</w:t>
            </w:r>
          </w:p>
          <w:p w:rsidR="00AB6340" w:rsidRDefault="00AB6340" w:rsidP="00AB6340">
            <w:pPr>
              <w:pStyle w:val="Listbullet"/>
              <w:numPr>
                <w:ilvl w:val="0"/>
                <w:numId w:val="0"/>
              </w:numPr>
              <w:spacing w:after="0"/>
              <w:ind w:left="360"/>
              <w:rPr>
                <w:b/>
                <w:bCs/>
                <w:sz w:val="18"/>
              </w:rPr>
            </w:pP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Living things ada</w:t>
            </w:r>
            <w:r>
              <w:rPr>
                <w:rFonts w:ascii="Calibri" w:hAnsi="Calibri" w:cs="Arial"/>
                <w:b/>
                <w:noProof/>
                <w:sz w:val="18"/>
                <w:szCs w:val="18"/>
              </w:rPr>
              <w:t>pt to their enviroment in order</w:t>
            </w:r>
            <w:r w:rsidRPr="003271E6">
              <w:rPr>
                <w:rFonts w:ascii="Calibri" w:hAnsi="Calibri" w:cs="Arial"/>
                <w:b/>
                <w:noProof/>
                <w:sz w:val="18"/>
                <w:szCs w:val="18"/>
              </w:rPr>
              <w:t xml:space="preserve"> to survive</w:t>
            </w:r>
            <w:r w:rsidR="00197E00">
              <w:rPr>
                <w:rFonts w:ascii="Calibri" w:hAnsi="Calibri" w:cs="Arial"/>
                <w:b/>
                <w:noProof/>
                <w:sz w:val="18"/>
                <w:szCs w:val="18"/>
              </w:rPr>
              <w:t>,</w:t>
            </w:r>
            <w:r w:rsidRPr="003271E6">
              <w:rPr>
                <w:rFonts w:ascii="Calibri" w:hAnsi="Calibri" w:cs="Arial"/>
                <w:b/>
                <w:noProof/>
                <w:sz w:val="18"/>
                <w:szCs w:val="18"/>
              </w:rPr>
              <w:t xml:space="preserve"> </w:t>
            </w:r>
            <w:r>
              <w:rPr>
                <w:rFonts w:ascii="Calibri" w:hAnsi="Calibri" w:cs="Arial"/>
                <w:b/>
                <w:noProof/>
                <w:sz w:val="18"/>
                <w:szCs w:val="18"/>
              </w:rPr>
              <w:t xml:space="preserve">therefore preserving </w:t>
            </w:r>
            <w:r w:rsidRPr="003271E6">
              <w:rPr>
                <w:rFonts w:ascii="Calibri" w:hAnsi="Calibri" w:cs="Arial"/>
                <w:b/>
                <w:noProof/>
                <w:sz w:val="18"/>
                <w:szCs w:val="18"/>
              </w:rPr>
              <w:t>their species.</w:t>
            </w:r>
          </w:p>
          <w:p w:rsidR="00AB6340" w:rsidRDefault="00AB6340" w:rsidP="00B94B19">
            <w:pPr>
              <w:rPr>
                <w:rFonts w:ascii="Arial" w:hAnsi="Arial"/>
                <w:b/>
                <w:bCs/>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89797B" w:rsidRPr="00B96215" w:rsidRDefault="0089797B" w:rsidP="0089797B">
            <w:pPr>
              <w:pStyle w:val="BodyText"/>
              <w:spacing w:after="120"/>
              <w:jc w:val="left"/>
              <w:rPr>
                <w:rFonts w:cs="Arial"/>
                <w:szCs w:val="18"/>
              </w:rPr>
            </w:pPr>
            <w:r w:rsidRPr="00B96215">
              <w:rPr>
                <w:rFonts w:cs="Arial"/>
                <w:b/>
                <w:szCs w:val="18"/>
              </w:rPr>
              <w:t>Strategy</w:t>
            </w:r>
            <w:r w:rsidRPr="00B96215">
              <w:rPr>
                <w:rFonts w:cs="Arial"/>
                <w:szCs w:val="18"/>
              </w:rPr>
              <w:t>: Performance Assessment</w:t>
            </w:r>
          </w:p>
          <w:p w:rsidR="0089797B" w:rsidRPr="00B96215" w:rsidRDefault="0089797B" w:rsidP="0089797B">
            <w:pPr>
              <w:pStyle w:val="BodyText"/>
              <w:spacing w:after="120"/>
              <w:jc w:val="left"/>
              <w:rPr>
                <w:rFonts w:cs="Arial"/>
                <w:szCs w:val="18"/>
              </w:rPr>
            </w:pPr>
            <w:r w:rsidRPr="00B96215">
              <w:rPr>
                <w:rFonts w:cs="Arial"/>
                <w:b/>
                <w:szCs w:val="18"/>
              </w:rPr>
              <w:t>Tool</w:t>
            </w:r>
            <w:r w:rsidRPr="00B96215">
              <w:rPr>
                <w:rFonts w:cs="Arial"/>
                <w:szCs w:val="18"/>
              </w:rPr>
              <w:t>: Rubric</w:t>
            </w:r>
          </w:p>
          <w:p w:rsidR="00D27E32" w:rsidRPr="00122890" w:rsidRDefault="0089797B" w:rsidP="00D27E32">
            <w:pPr>
              <w:pStyle w:val="BodyText"/>
              <w:spacing w:after="120"/>
              <w:jc w:val="left"/>
              <w:rPr>
                <w:sz w:val="16"/>
                <w:szCs w:val="16"/>
              </w:rPr>
            </w:pPr>
            <w:r w:rsidRPr="00B96215">
              <w:rPr>
                <w:rFonts w:cs="Arial"/>
                <w:b/>
                <w:szCs w:val="18"/>
              </w:rPr>
              <w:t>Prompt</w:t>
            </w:r>
            <w:r w:rsidRPr="00B96215">
              <w:rPr>
                <w:rFonts w:cs="Arial"/>
                <w:szCs w:val="18"/>
              </w:rPr>
              <w:t xml:space="preserve">: </w:t>
            </w:r>
            <w:r w:rsidR="00D27E32">
              <w:rPr>
                <w:sz w:val="16"/>
                <w:szCs w:val="16"/>
              </w:rPr>
              <w:t>“</w:t>
            </w:r>
            <w:r w:rsidR="00D27E32" w:rsidRPr="00122890">
              <w:rPr>
                <w:sz w:val="16"/>
                <w:szCs w:val="16"/>
              </w:rPr>
              <w:t>Choose on</w:t>
            </w:r>
            <w:r w:rsidR="00FA1C97">
              <w:rPr>
                <w:sz w:val="16"/>
                <w:szCs w:val="16"/>
              </w:rPr>
              <w:t xml:space="preserve">e endangered animal, </w:t>
            </w:r>
            <w:r w:rsidR="00E27192">
              <w:rPr>
                <w:sz w:val="16"/>
                <w:szCs w:val="16"/>
              </w:rPr>
              <w:t>talk about its adaptations</w:t>
            </w:r>
            <w:r w:rsidR="00FA1C97">
              <w:rPr>
                <w:sz w:val="16"/>
                <w:szCs w:val="16"/>
              </w:rPr>
              <w:t xml:space="preserve"> </w:t>
            </w:r>
            <w:r w:rsidR="00D27E32">
              <w:rPr>
                <w:sz w:val="16"/>
                <w:szCs w:val="16"/>
              </w:rPr>
              <w:t>and</w:t>
            </w:r>
            <w:r w:rsidR="00FA1C97">
              <w:rPr>
                <w:sz w:val="16"/>
                <w:szCs w:val="16"/>
              </w:rPr>
              <w:t xml:space="preserve"> explain the causes of </w:t>
            </w:r>
            <w:r w:rsidR="00E27192">
              <w:rPr>
                <w:sz w:val="16"/>
                <w:szCs w:val="16"/>
              </w:rPr>
              <w:t>how</w:t>
            </w:r>
            <w:r w:rsidR="003A4876">
              <w:rPr>
                <w:sz w:val="16"/>
                <w:szCs w:val="16"/>
              </w:rPr>
              <w:t xml:space="preserve"> it</w:t>
            </w:r>
            <w:r w:rsidR="00E27192">
              <w:rPr>
                <w:sz w:val="16"/>
                <w:szCs w:val="16"/>
              </w:rPr>
              <w:t xml:space="preserve"> is becoming extinct</w:t>
            </w:r>
            <w:r w:rsidR="00473C93">
              <w:rPr>
                <w:color w:val="FF0000"/>
                <w:sz w:val="16"/>
                <w:szCs w:val="16"/>
              </w:rPr>
              <w:t xml:space="preserve"> </w:t>
            </w:r>
            <w:r w:rsidR="00FA1C97">
              <w:rPr>
                <w:sz w:val="16"/>
                <w:szCs w:val="16"/>
              </w:rPr>
              <w:t>and how to prevent it</w:t>
            </w:r>
            <w:r w:rsidR="00D27E32" w:rsidRPr="00122890">
              <w:rPr>
                <w:sz w:val="16"/>
                <w:szCs w:val="16"/>
              </w:rPr>
              <w:t>.</w:t>
            </w:r>
            <w:r w:rsidR="00D27E32">
              <w:rPr>
                <w:sz w:val="16"/>
                <w:szCs w:val="16"/>
              </w:rPr>
              <w:t>”</w:t>
            </w:r>
            <w:r w:rsidR="00835235">
              <w:rPr>
                <w:sz w:val="16"/>
                <w:szCs w:val="16"/>
              </w:rPr>
              <w:t xml:space="preserve"> </w:t>
            </w:r>
          </w:p>
          <w:p w:rsidR="009974DA" w:rsidRDefault="00D27E32" w:rsidP="00D27E32">
            <w:pPr>
              <w:pStyle w:val="BodyText"/>
              <w:spacing w:after="120"/>
              <w:jc w:val="left"/>
              <w:rPr>
                <w:rFonts w:cs="Arial"/>
                <w:szCs w:val="18"/>
              </w:rPr>
            </w:pPr>
            <w:r w:rsidRPr="00B96215">
              <w:rPr>
                <w:rFonts w:cs="Arial"/>
                <w:szCs w:val="18"/>
              </w:rPr>
              <w:t xml:space="preserve"> </w:t>
            </w:r>
            <w:r w:rsidR="0089797B" w:rsidRPr="00B96215">
              <w:rPr>
                <w:rFonts w:cs="Arial"/>
                <w:b/>
                <w:szCs w:val="18"/>
              </w:rPr>
              <w:t>Evidence:</w:t>
            </w:r>
            <w:r w:rsidR="00E14AAE">
              <w:rPr>
                <w:rFonts w:cs="Arial"/>
                <w:b/>
                <w:szCs w:val="18"/>
              </w:rPr>
              <w:t xml:space="preserve"> </w:t>
            </w:r>
            <w:r w:rsidR="009974DA">
              <w:rPr>
                <w:rFonts w:cs="Arial"/>
                <w:b/>
                <w:szCs w:val="18"/>
              </w:rPr>
              <w:t>You are a person who works to preserve</w:t>
            </w:r>
            <w:r w:rsidR="0089797B" w:rsidRPr="00B96215">
              <w:rPr>
                <w:rFonts w:cs="Arial"/>
                <w:szCs w:val="18"/>
              </w:rPr>
              <w:t xml:space="preserve"> </w:t>
            </w:r>
            <w:r w:rsidR="009974DA">
              <w:rPr>
                <w:rFonts w:cs="Arial"/>
                <w:szCs w:val="18"/>
              </w:rPr>
              <w:t>species</w:t>
            </w:r>
            <w:r w:rsidR="001C4946">
              <w:rPr>
                <w:rFonts w:cs="Arial"/>
                <w:szCs w:val="18"/>
              </w:rPr>
              <w:t xml:space="preserve">.  </w:t>
            </w:r>
            <w:r w:rsidR="009974DA">
              <w:rPr>
                <w:rFonts w:cs="Arial"/>
                <w:szCs w:val="18"/>
              </w:rPr>
              <w:t xml:space="preserve"> </w:t>
            </w:r>
            <w:r w:rsidR="001C4946">
              <w:rPr>
                <w:rFonts w:cs="Arial"/>
                <w:szCs w:val="18"/>
              </w:rPr>
              <w:t>You</w:t>
            </w:r>
            <w:r w:rsidR="009974DA">
              <w:rPr>
                <w:rFonts w:cs="Arial"/>
                <w:szCs w:val="18"/>
              </w:rPr>
              <w:t xml:space="preserve"> have to design a campaign</w:t>
            </w:r>
            <w:r w:rsidR="00E14AAE">
              <w:rPr>
                <w:rFonts w:cs="Arial"/>
                <w:szCs w:val="18"/>
              </w:rPr>
              <w:t xml:space="preserve"> for a local species of your choice in order</w:t>
            </w:r>
            <w:r w:rsidR="009974DA">
              <w:rPr>
                <w:rFonts w:cs="Arial"/>
                <w:szCs w:val="18"/>
              </w:rPr>
              <w:t xml:space="preserve"> to raise awareness among CCB</w:t>
            </w:r>
            <w:r w:rsidR="00E14AAE">
              <w:rPr>
                <w:rFonts w:cs="Arial"/>
                <w:szCs w:val="18"/>
              </w:rPr>
              <w:t xml:space="preserve"> Kinder</w:t>
            </w:r>
            <w:r w:rsidR="009974DA">
              <w:rPr>
                <w:rFonts w:cs="Arial"/>
                <w:szCs w:val="18"/>
              </w:rPr>
              <w:t xml:space="preserve"> parents</w:t>
            </w:r>
            <w:r w:rsidR="00E14AAE">
              <w:rPr>
                <w:rFonts w:cs="Arial"/>
                <w:szCs w:val="18"/>
              </w:rPr>
              <w:t xml:space="preserve"> about what can be done to preserve their environment.</w:t>
            </w:r>
            <w:r w:rsidR="00FF279C">
              <w:rPr>
                <w:rFonts w:cs="Arial"/>
                <w:szCs w:val="18"/>
              </w:rPr>
              <w:t xml:space="preserve"> </w:t>
            </w:r>
            <w:r w:rsidR="00B45995">
              <w:rPr>
                <w:rFonts w:cs="Arial"/>
                <w:szCs w:val="18"/>
              </w:rPr>
              <w:t>You may do it through a poster,</w:t>
            </w:r>
            <w:r w:rsidR="00E03BBE">
              <w:rPr>
                <w:rFonts w:cs="Arial"/>
                <w:szCs w:val="18"/>
              </w:rPr>
              <w:t xml:space="preserve"> a presentation, a role play, etc.</w:t>
            </w:r>
          </w:p>
          <w:p w:rsidR="00D27E32" w:rsidRPr="00122890" w:rsidRDefault="00D27E32" w:rsidP="00D27E32">
            <w:pPr>
              <w:pStyle w:val="BodyText"/>
              <w:spacing w:after="120"/>
              <w:jc w:val="left"/>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1206"/>
              <w:gridCol w:w="1309"/>
              <w:gridCol w:w="1403"/>
              <w:gridCol w:w="1498"/>
            </w:tblGrid>
            <w:tr w:rsidR="0089797B" w:rsidRPr="00B96215" w:rsidTr="00D27E32">
              <w:trPr>
                <w:cantSplit/>
                <w:trHeight w:val="22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89797B" w:rsidRPr="00B96215" w:rsidRDefault="0089797B" w:rsidP="002C48AD">
                  <w:pPr>
                    <w:ind w:left="113" w:right="113"/>
                    <w:rPr>
                      <w:b/>
                      <w:sz w:val="8"/>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A</w:t>
                  </w:r>
                </w:p>
              </w:tc>
              <w:tc>
                <w:tcPr>
                  <w:tcW w:w="1309"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B</w:t>
                  </w:r>
                </w:p>
              </w:tc>
              <w:tc>
                <w:tcPr>
                  <w:tcW w:w="1403"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C</w:t>
                  </w:r>
                </w:p>
              </w:tc>
              <w:tc>
                <w:tcPr>
                  <w:tcW w:w="1498"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D</w:t>
                  </w:r>
                </w:p>
              </w:tc>
            </w:tr>
            <w:tr w:rsidR="00D27E32" w:rsidRPr="00B96215" w:rsidTr="002C48AD">
              <w:trPr>
                <w:cantSplit/>
                <w:trHeight w:val="117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9A33EC" w:rsidP="00D27E32">
                  <w:pPr>
                    <w:ind w:left="113" w:right="113"/>
                    <w:rPr>
                      <w:b/>
                      <w:sz w:val="12"/>
                      <w:szCs w:val="12"/>
                    </w:rPr>
                  </w:pPr>
                  <w:r w:rsidRPr="00E57531">
                    <w:rPr>
                      <w:b/>
                      <w:sz w:val="12"/>
                      <w:szCs w:val="12"/>
                    </w:rPr>
                    <w:t>Adaptations</w:t>
                  </w:r>
                </w:p>
                <w:p w:rsidR="009A33EC" w:rsidRPr="009A33EC" w:rsidRDefault="009A33EC" w:rsidP="00D27E32">
                  <w:pPr>
                    <w:ind w:left="113" w:right="113"/>
                    <w:rPr>
                      <w:b/>
                      <w:sz w:val="12"/>
                      <w:szCs w:val="12"/>
                    </w:rPr>
                  </w:pPr>
                  <w:r w:rsidRPr="00E57531">
                    <w:rPr>
                      <w:b/>
                      <w:sz w:val="12"/>
                      <w:szCs w:val="12"/>
                    </w:rPr>
                    <w:t>(endangered animals)</w:t>
                  </w:r>
                </w:p>
              </w:tc>
              <w:tc>
                <w:tcPr>
                  <w:tcW w:w="1206" w:type="dxa"/>
                  <w:tcBorders>
                    <w:top w:val="single" w:sz="4" w:space="0" w:color="000000"/>
                    <w:left w:val="single" w:sz="4" w:space="0" w:color="000000"/>
                    <w:bottom w:val="single" w:sz="4" w:space="0" w:color="000000"/>
                    <w:right w:val="single" w:sz="4" w:space="0" w:color="000000"/>
                  </w:tcBorders>
                  <w:vAlign w:val="center"/>
                  <w:hideMark/>
                </w:tcPr>
                <w:p w:rsidR="00D27E32" w:rsidRPr="00893ED1" w:rsidRDefault="00D27E32" w:rsidP="002C48AD">
                  <w:pPr>
                    <w:jc w:val="center"/>
                    <w:rPr>
                      <w:b/>
                      <w:sz w:val="14"/>
                      <w:szCs w:val="12"/>
                    </w:rPr>
                  </w:pPr>
                  <w:r w:rsidRPr="00E3512C">
                    <w:rPr>
                      <w:rFonts w:ascii="Arial" w:hAnsi="Arial" w:cs="Arial"/>
                      <w:color w:val="000000"/>
                      <w:sz w:val="10"/>
                      <w:szCs w:val="10"/>
                    </w:rPr>
                    <w:t xml:space="preserve">Describes 3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309"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2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03"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1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D27E32" w:rsidRDefault="00D27E32" w:rsidP="002C48AD">
                  <w:pPr>
                    <w:rPr>
                      <w:sz w:val="8"/>
                      <w:szCs w:val="10"/>
                    </w:rPr>
                  </w:pPr>
                </w:p>
                <w:p w:rsidR="00D27E32" w:rsidRDefault="00D27E32" w:rsidP="002C48AD">
                  <w:pPr>
                    <w:rPr>
                      <w:sz w:val="8"/>
                      <w:szCs w:val="10"/>
                    </w:rPr>
                  </w:pPr>
                </w:p>
                <w:p w:rsidR="00D27E32" w:rsidRPr="00B96215" w:rsidRDefault="00D27E32" w:rsidP="002C48AD">
                  <w:pPr>
                    <w:rPr>
                      <w:sz w:val="8"/>
                      <w:szCs w:val="10"/>
                    </w:rPr>
                  </w:pPr>
                  <w:r w:rsidRPr="00E3512C">
                    <w:rPr>
                      <w:rFonts w:ascii="Arial" w:hAnsi="Arial" w:cs="Arial"/>
                      <w:color w:val="000000"/>
                      <w:sz w:val="10"/>
                      <w:szCs w:val="10"/>
                    </w:rPr>
                    <w:t xml:space="preserve">Does not describe any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or function)</w:t>
                  </w:r>
                </w:p>
              </w:tc>
            </w:tr>
            <w:tr w:rsidR="00D27E32" w:rsidRPr="00B96215" w:rsidTr="00D27E32">
              <w:trPr>
                <w:cantSplit/>
                <w:trHeight w:val="1205"/>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jc w:val="center"/>
                    <w:rPr>
                      <w:b/>
                      <w:sz w:val="12"/>
                      <w:szCs w:val="12"/>
                    </w:rPr>
                  </w:pPr>
                  <w:r>
                    <w:rPr>
                      <w:b/>
                      <w:sz w:val="12"/>
                      <w:szCs w:val="12"/>
                    </w:rPr>
                    <w:t>NEEDS</w:t>
                  </w:r>
                </w:p>
              </w:tc>
              <w:tc>
                <w:tcPr>
                  <w:tcW w:w="1206" w:type="dxa"/>
                  <w:tcBorders>
                    <w:top w:val="single" w:sz="4" w:space="0" w:color="000000"/>
                    <w:left w:val="single" w:sz="4" w:space="0" w:color="000000"/>
                    <w:bottom w:val="single" w:sz="4" w:space="0" w:color="000000"/>
                    <w:right w:val="single" w:sz="4" w:space="0" w:color="000000"/>
                  </w:tcBorders>
                  <w:hideMark/>
                </w:tcPr>
                <w:p w:rsidR="00D27E32" w:rsidRDefault="00D27E32" w:rsidP="00D27E32">
                  <w:pPr>
                    <w:rPr>
                      <w:rFonts w:ascii="Arial" w:hAnsi="Arial" w:cs="Arial"/>
                      <w:sz w:val="10"/>
                      <w:szCs w:val="12"/>
                    </w:rPr>
                  </w:pPr>
                </w:p>
                <w:p w:rsidR="00D27E32" w:rsidRDefault="00D27E32" w:rsidP="00D27E32">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4</w:t>
                  </w:r>
                  <w:r w:rsidR="00A2576C">
                    <w:rPr>
                      <w:rFonts w:ascii="Arial" w:hAnsi="Arial" w:cs="Arial"/>
                      <w:sz w:val="10"/>
                      <w:szCs w:val="12"/>
                    </w:rPr>
                    <w:t xml:space="preserve"> </w:t>
                  </w:r>
                  <w:r w:rsidR="000D6E91">
                    <w:rPr>
                      <w:rFonts w:ascii="Arial" w:hAnsi="Arial" w:cs="Arial"/>
                      <w:sz w:val="10"/>
                      <w:szCs w:val="12"/>
                    </w:rPr>
                    <w:t xml:space="preserve">or more </w:t>
                  </w:r>
                  <w:r w:rsidR="00A2576C">
                    <w:rPr>
                      <w:rFonts w:ascii="Arial" w:hAnsi="Arial" w:cs="Arial"/>
                      <w:sz w:val="10"/>
                      <w:szCs w:val="12"/>
                    </w:rPr>
                    <w:t xml:space="preserve">examples </w:t>
                  </w:r>
                  <w:r w:rsidR="000D6E91">
                    <w:rPr>
                      <w:rFonts w:ascii="Arial" w:hAnsi="Arial" w:cs="Arial"/>
                      <w:sz w:val="10"/>
                      <w:szCs w:val="12"/>
                    </w:rPr>
                    <w:t xml:space="preserve">of what a living thing needs to survive </w:t>
                  </w:r>
                </w:p>
                <w:p w:rsidR="00D27E32" w:rsidRPr="00E3512C" w:rsidRDefault="00D27E32" w:rsidP="00D27E32">
                  <w:pPr>
                    <w:rPr>
                      <w:rFonts w:ascii="Arial" w:hAnsi="Arial" w:cs="Arial"/>
                      <w:sz w:val="10"/>
                      <w:szCs w:val="12"/>
                    </w:rPr>
                  </w:pPr>
                </w:p>
                <w:p w:rsidR="00D27E32" w:rsidRPr="00E3512C" w:rsidRDefault="00D27E32" w:rsidP="002C48AD">
                  <w:pPr>
                    <w:rPr>
                      <w:rFonts w:ascii="Arial" w:hAnsi="Arial" w:cs="Arial"/>
                      <w:color w:val="000000"/>
                      <w:sz w:val="10"/>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57531" w:rsidP="00E12CE7">
                  <w:pPr>
                    <w:rPr>
                      <w:rFonts w:ascii="Arial" w:hAnsi="Arial" w:cs="Arial"/>
                      <w:sz w:val="10"/>
                      <w:szCs w:val="12"/>
                    </w:rPr>
                  </w:pPr>
                  <w:r>
                    <w:rPr>
                      <w:rFonts w:ascii="Arial" w:hAnsi="Arial" w:cs="Arial"/>
                      <w:sz w:val="10"/>
                      <w:szCs w:val="12"/>
                    </w:rPr>
                    <w:t>Gives 3</w:t>
                  </w:r>
                  <w:r w:rsidR="00A2576C">
                    <w:rPr>
                      <w:rFonts w:ascii="Arial" w:hAnsi="Arial" w:cs="Arial"/>
                      <w:sz w:val="10"/>
                      <w:szCs w:val="12"/>
                    </w:rPr>
                    <w:t xml:space="preserve"> examples</w:t>
                  </w:r>
                  <w:r w:rsidR="000D6E91">
                    <w:rPr>
                      <w:rFonts w:ascii="Arial" w:hAnsi="Arial" w:cs="Arial"/>
                      <w:sz w:val="10"/>
                      <w:szCs w:val="12"/>
                    </w:rPr>
                    <w:t xml:space="preserve"> of what a living thing needs to survive</w:t>
                  </w:r>
                  <w:r w:rsidR="00A2576C">
                    <w:rPr>
                      <w:rFonts w:ascii="Arial" w:hAnsi="Arial" w:cs="Arial"/>
                      <w:sz w:val="10"/>
                      <w:szCs w:val="12"/>
                    </w:rPr>
                    <w:t xml:space="preserve"> </w:t>
                  </w:r>
                </w:p>
                <w:p w:rsidR="00D27E32" w:rsidRPr="00B96215" w:rsidRDefault="00D27E32" w:rsidP="002C48AD">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2</w:t>
                  </w:r>
                  <w:r w:rsidR="00E12CE7" w:rsidRPr="00E3512C">
                    <w:rPr>
                      <w:rFonts w:ascii="Arial" w:hAnsi="Arial" w:cs="Arial"/>
                      <w:sz w:val="10"/>
                      <w:szCs w:val="12"/>
                    </w:rPr>
                    <w:t xml:space="preserve"> example</w:t>
                  </w:r>
                  <w:r w:rsidR="000D6E91">
                    <w:rPr>
                      <w:rFonts w:ascii="Arial" w:hAnsi="Arial" w:cs="Arial"/>
                      <w:sz w:val="10"/>
                      <w:szCs w:val="12"/>
                    </w:rPr>
                    <w:t xml:space="preserve"> of what a living thing needs to survive </w:t>
                  </w:r>
                </w:p>
                <w:p w:rsidR="00E12CE7" w:rsidRPr="00E3512C" w:rsidRDefault="00E12CE7" w:rsidP="00E12CE7">
                  <w:pPr>
                    <w:rPr>
                      <w:rFonts w:ascii="Arial" w:hAnsi="Arial" w:cs="Arial"/>
                      <w:sz w:val="10"/>
                      <w:szCs w:val="12"/>
                    </w:rPr>
                  </w:pP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E12CE7" w:rsidRDefault="00E12CE7" w:rsidP="002C48AD">
                  <w:pPr>
                    <w:rPr>
                      <w:sz w:val="8"/>
                      <w:szCs w:val="10"/>
                    </w:rPr>
                  </w:pPr>
                </w:p>
                <w:p w:rsidR="000D6E91" w:rsidRPr="00E3512C" w:rsidRDefault="00E12CE7" w:rsidP="000D6E91">
                  <w:pPr>
                    <w:rPr>
                      <w:rFonts w:ascii="Arial" w:hAnsi="Arial" w:cs="Arial"/>
                      <w:sz w:val="10"/>
                      <w:szCs w:val="12"/>
                    </w:rPr>
                  </w:pPr>
                  <w:r w:rsidRPr="00E3512C">
                    <w:rPr>
                      <w:rFonts w:ascii="Arial" w:hAnsi="Arial" w:cs="Arial"/>
                      <w:sz w:val="10"/>
                      <w:szCs w:val="12"/>
                    </w:rPr>
                    <w:t>Not a</w:t>
                  </w:r>
                  <w:r w:rsidR="00A2576C">
                    <w:rPr>
                      <w:rFonts w:ascii="Arial" w:hAnsi="Arial" w:cs="Arial"/>
                      <w:sz w:val="10"/>
                      <w:szCs w:val="12"/>
                    </w:rPr>
                    <w:t xml:space="preserve">ble to give any examples </w:t>
                  </w:r>
                  <w:r w:rsidR="000D6E91">
                    <w:rPr>
                      <w:rFonts w:ascii="Arial" w:hAnsi="Arial" w:cs="Arial"/>
                      <w:sz w:val="10"/>
                      <w:szCs w:val="12"/>
                    </w:rPr>
                    <w:t xml:space="preserve">of what a living thing needs to survive </w:t>
                  </w:r>
                </w:p>
                <w:p w:rsidR="00E12CE7" w:rsidRPr="00E3512C" w:rsidRDefault="00E12CE7" w:rsidP="00E12CE7">
                  <w:pPr>
                    <w:rPr>
                      <w:rFonts w:ascii="Arial" w:hAnsi="Arial" w:cs="Arial"/>
                      <w:sz w:val="10"/>
                      <w:szCs w:val="12"/>
                    </w:rPr>
                  </w:pPr>
                </w:p>
                <w:p w:rsidR="00E12CE7" w:rsidRPr="00B96215" w:rsidRDefault="00E12CE7" w:rsidP="002C48AD">
                  <w:pPr>
                    <w:rPr>
                      <w:sz w:val="8"/>
                      <w:szCs w:val="10"/>
                    </w:rPr>
                  </w:pPr>
                </w:p>
              </w:tc>
            </w:tr>
            <w:tr w:rsidR="00D27E32" w:rsidRPr="00B96215" w:rsidTr="00D27E32">
              <w:trPr>
                <w:cantSplit/>
                <w:trHeight w:val="1430"/>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rPr>
                      <w:b/>
                      <w:sz w:val="12"/>
                      <w:szCs w:val="12"/>
                    </w:rPr>
                  </w:pPr>
                  <w:r>
                    <w:rPr>
                      <w:b/>
                      <w:sz w:val="12"/>
                      <w:szCs w:val="12"/>
                    </w:rPr>
                    <w:t>Preservation</w:t>
                  </w:r>
                </w:p>
              </w:tc>
              <w:tc>
                <w:tcPr>
                  <w:tcW w:w="1206"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12CE7" w:rsidP="00E12CE7">
                  <w:pPr>
                    <w:rPr>
                      <w:rFonts w:ascii="Arial" w:hAnsi="Arial" w:cs="Arial"/>
                      <w:sz w:val="10"/>
                      <w:szCs w:val="12"/>
                    </w:rPr>
                  </w:pPr>
                  <w:r w:rsidRPr="00E3512C">
                    <w:rPr>
                      <w:rFonts w:ascii="Arial" w:hAnsi="Arial" w:cs="Arial"/>
                      <w:sz w:val="10"/>
                      <w:szCs w:val="12"/>
                    </w:rPr>
                    <w:t>Able</w:t>
                  </w:r>
                  <w:r w:rsidR="007F6B25">
                    <w:rPr>
                      <w:rFonts w:ascii="Arial" w:hAnsi="Arial" w:cs="Arial"/>
                      <w:sz w:val="10"/>
                      <w:szCs w:val="12"/>
                    </w:rPr>
                    <w:t xml:space="preserve"> to name 3</w:t>
                  </w:r>
                  <w:r w:rsidR="004A5B24">
                    <w:rPr>
                      <w:rFonts w:ascii="Arial" w:hAnsi="Arial" w:cs="Arial"/>
                      <w:sz w:val="10"/>
                      <w:szCs w:val="12"/>
                    </w:rPr>
                    <w:t xml:space="preserve"> or more possible </w:t>
                  </w:r>
                  <w:r w:rsidR="004A5B24" w:rsidRPr="00E3512C">
                    <w:rPr>
                      <w:rFonts w:ascii="Arial" w:hAnsi="Arial" w:cs="Arial"/>
                      <w:sz w:val="10"/>
                      <w:szCs w:val="12"/>
                    </w:rPr>
                    <w:t>realistic</w:t>
                  </w:r>
                  <w:r w:rsidR="0084127C">
                    <w:rPr>
                      <w:rFonts w:ascii="Arial" w:hAnsi="Arial" w:cs="Arial"/>
                      <w:sz w:val="10"/>
                      <w:szCs w:val="12"/>
                    </w:rPr>
                    <w:t xml:space="preserve">/clear </w:t>
                  </w:r>
                  <w:r w:rsidR="007F6B25">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2 </w:t>
                  </w:r>
                  <w:r w:rsidRPr="00E3512C">
                    <w:rPr>
                      <w:rFonts w:ascii="Arial" w:hAnsi="Arial" w:cs="Arial"/>
                      <w:sz w:val="10"/>
                      <w:szCs w:val="12"/>
                    </w:rPr>
                    <w:t>or more realistic</w:t>
                  </w:r>
                  <w:r w:rsidR="0084127C">
                    <w:rPr>
                      <w:rFonts w:ascii="Arial" w:hAnsi="Arial" w:cs="Arial"/>
                      <w:sz w:val="10"/>
                      <w:szCs w:val="12"/>
                    </w:rPr>
                    <w:t xml:space="preserve">/clear </w:t>
                  </w:r>
                  <w:r w:rsidRPr="00E3512C">
                    <w:rPr>
                      <w:rFonts w:ascii="Arial" w:hAnsi="Arial" w:cs="Arial"/>
                      <w:sz w:val="10"/>
                      <w:szCs w:val="12"/>
                    </w:rPr>
                    <w:t xml:space="preserve"> </w:t>
                  </w:r>
                  <w:r w:rsidR="004A5B24">
                    <w:rPr>
                      <w:rFonts w:ascii="Arial" w:hAnsi="Arial" w:cs="Arial"/>
                      <w:sz w:val="10"/>
                      <w:szCs w:val="12"/>
                    </w:rPr>
                    <w:t xml:space="preserve">ideas to prevent the extinction of species </w:t>
                  </w:r>
                </w:p>
                <w:p w:rsidR="00D27E32" w:rsidRPr="00B96215" w:rsidRDefault="00D27E32" w:rsidP="004A5B24">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1 </w:t>
                  </w:r>
                  <w:r w:rsidRPr="00E3512C">
                    <w:rPr>
                      <w:rFonts w:ascii="Arial" w:hAnsi="Arial" w:cs="Arial"/>
                      <w:sz w:val="10"/>
                      <w:szCs w:val="12"/>
                    </w:rPr>
                    <w:t>or more realistic</w:t>
                  </w:r>
                  <w:r w:rsidR="0084127C">
                    <w:rPr>
                      <w:rFonts w:ascii="Arial" w:hAnsi="Arial" w:cs="Arial"/>
                      <w:sz w:val="10"/>
                      <w:szCs w:val="12"/>
                    </w:rPr>
                    <w:t>/clear</w:t>
                  </w:r>
                  <w:r w:rsidRPr="00E3512C">
                    <w:rPr>
                      <w:rFonts w:ascii="Arial" w:hAnsi="Arial" w:cs="Arial"/>
                      <w:sz w:val="10"/>
                      <w:szCs w:val="12"/>
                    </w:rPr>
                    <w:t xml:space="preserve"> </w:t>
                  </w:r>
                  <w:r w:rsidR="004A5B24">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Not able to give any </w:t>
                  </w:r>
                  <w:r w:rsidR="004A5B24">
                    <w:rPr>
                      <w:rFonts w:ascii="Arial" w:hAnsi="Arial" w:cs="Arial"/>
                      <w:sz w:val="10"/>
                      <w:szCs w:val="12"/>
                    </w:rPr>
                    <w:t xml:space="preserve"> idea to prevent the extinction of species </w:t>
                  </w:r>
                </w:p>
                <w:p w:rsidR="00E12CE7" w:rsidRPr="00E3512C" w:rsidRDefault="004A5B24" w:rsidP="00E12CE7">
                  <w:pPr>
                    <w:rPr>
                      <w:rFonts w:ascii="Arial" w:hAnsi="Arial" w:cs="Arial"/>
                      <w:sz w:val="10"/>
                      <w:szCs w:val="12"/>
                    </w:rPr>
                  </w:pPr>
                  <w:r>
                    <w:rPr>
                      <w:rFonts w:ascii="Arial" w:hAnsi="Arial" w:cs="Arial"/>
                      <w:sz w:val="10"/>
                      <w:szCs w:val="12"/>
                    </w:rPr>
                    <w:t xml:space="preserve"> </w:t>
                  </w:r>
                </w:p>
                <w:p w:rsidR="00D27E32" w:rsidRPr="00B96215" w:rsidRDefault="00D27E32" w:rsidP="002C48AD">
                  <w:pPr>
                    <w:rPr>
                      <w:sz w:val="8"/>
                      <w:szCs w:val="10"/>
                    </w:rPr>
                  </w:pPr>
                </w:p>
              </w:tc>
            </w:tr>
          </w:tbl>
          <w:p w:rsidR="00B94B19" w:rsidRPr="006F5C9B" w:rsidRDefault="00B94B19" w:rsidP="00CD507F">
            <w:pPr>
              <w:ind w:left="360"/>
              <w:rPr>
                <w:rFonts w:ascii="Arial" w:hAnsi="Arial" w:cs="Arial"/>
                <w:sz w:val="20"/>
              </w:rPr>
            </w:pP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Pr="00CD507F">
              <w:rPr>
                <w:rFonts w:ascii="Arial" w:hAnsi="Arial"/>
                <w:sz w:val="20"/>
              </w:rPr>
              <w:t xml:space="preserve"> </w:t>
            </w:r>
            <w:r w:rsidR="0077282C" w:rsidRPr="00C72378">
              <w:rPr>
                <w:rFonts w:ascii="Arial" w:hAnsi="Arial" w:cs="Arial"/>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8F3A53" w:rsidP="00CD507F">
            <w:pPr>
              <w:jc w:val="center"/>
              <w:rPr>
                <w:sz w:val="72"/>
                <w:szCs w:val="72"/>
              </w:rPr>
            </w:pPr>
            <w:r>
              <w:rPr>
                <w:noProof/>
                <w:sz w:val="72"/>
                <w:szCs w:val="72"/>
                <w:lang w:val="es-CO" w:eastAsia="es-CO"/>
              </w:rPr>
              <w:drawing>
                <wp:inline distT="0" distB="0" distL="0" distR="0">
                  <wp:extent cx="69215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92150" cy="704850"/>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Pr="00CD507F">
              <w:rPr>
                <w:rFonts w:ascii="Arial" w:hAnsi="Arial"/>
                <w:sz w:val="20"/>
              </w:rPr>
              <w:t xml:space="preserve"> </w:t>
            </w:r>
            <w:r w:rsidR="0077282C">
              <w:rPr>
                <w:rFonts w:ascii="Arial" w:hAnsi="Arial"/>
                <w:sz w:val="20"/>
              </w:rPr>
              <w:t>5-6 years old</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Pr="00CD507F">
              <w:rPr>
                <w:rFonts w:ascii="Arial" w:hAnsi="Arial"/>
                <w:sz w:val="20"/>
              </w:rPr>
              <w:t xml:space="preserve"> </w:t>
            </w:r>
            <w:r w:rsidR="00643B3A">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Pr="00CD507F">
              <w:rPr>
                <w:rFonts w:ascii="Arial" w:hAnsi="Arial"/>
                <w:sz w:val="20"/>
              </w:rPr>
              <w:t xml:space="preserve"> </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r w:rsidRPr="00CD507F">
              <w:rPr>
                <w:rFonts w:ascii="Arial" w:hAnsi="Arial"/>
                <w:sz w:val="20"/>
              </w:rPr>
              <w:t xml:space="preserve"> </w:t>
            </w:r>
          </w:p>
        </w:tc>
      </w:tr>
      <w:tr w:rsidR="00B94B19" w:rsidRPr="005A52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5A5287" w:rsidRDefault="00E033F0" w:rsidP="00AB6340">
            <w:pPr>
              <w:rPr>
                <w:b/>
                <w:sz w:val="20"/>
                <w:lang w:val="es-CO"/>
              </w:rPr>
            </w:pPr>
            <w:proofErr w:type="spellStart"/>
            <w:r w:rsidRPr="005A5287">
              <w:rPr>
                <w:rFonts w:ascii="Arial" w:hAnsi="Arial"/>
                <w:b/>
                <w:sz w:val="20"/>
                <w:lang w:val="es-CO"/>
              </w:rPr>
              <w:t>Year</w:t>
            </w:r>
            <w:proofErr w:type="spellEnd"/>
            <w:r w:rsidRPr="005A5287">
              <w:rPr>
                <w:rFonts w:ascii="Arial" w:hAnsi="Arial"/>
                <w:b/>
                <w:sz w:val="20"/>
                <w:lang w:val="es-CO"/>
              </w:rPr>
              <w:t>:</w:t>
            </w:r>
            <w:r w:rsidRPr="005A5287">
              <w:rPr>
                <w:rFonts w:ascii="Arial" w:hAnsi="Arial"/>
                <w:sz w:val="20"/>
                <w:lang w:val="es-CO"/>
              </w:rPr>
              <w:t xml:space="preserve"> </w:t>
            </w:r>
            <w:r w:rsidR="005A5287">
              <w:rPr>
                <w:rFonts w:ascii="Arial" w:hAnsi="Arial"/>
                <w:sz w:val="20"/>
                <w:lang w:val="es-CO"/>
              </w:rPr>
              <w:t>201</w:t>
            </w:r>
            <w:r w:rsidR="00AB6340">
              <w:rPr>
                <w:rFonts w:ascii="Arial" w:hAnsi="Arial"/>
                <w:sz w:val="20"/>
                <w:lang w:val="es-CO"/>
              </w:rPr>
              <w:t>1</w:t>
            </w:r>
            <w:r w:rsidR="0077282C" w:rsidRPr="005A5287">
              <w:rPr>
                <w:rFonts w:ascii="Arial" w:hAnsi="Arial"/>
                <w:sz w:val="20"/>
                <w:lang w:val="es-CO"/>
              </w:rPr>
              <w:t>-2.01</w:t>
            </w:r>
            <w:r w:rsidR="00AB6340">
              <w:rPr>
                <w:rFonts w:ascii="Arial" w:hAnsi="Arial"/>
                <w:sz w:val="20"/>
                <w:lang w:val="es-CO"/>
              </w:rPr>
              <w:t>2</w:t>
            </w:r>
          </w:p>
        </w:tc>
      </w:tr>
      <w:tr w:rsidR="00B94B19" w:rsidRPr="00B45995"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987CAE" w:rsidRDefault="00E033F0" w:rsidP="008003A8">
            <w:pPr>
              <w:rPr>
                <w:rFonts w:ascii="Arial" w:hAnsi="Arial"/>
                <w:sz w:val="18"/>
                <w:szCs w:val="18"/>
                <w:lang w:val="es-CO"/>
              </w:rPr>
            </w:pPr>
            <w:r w:rsidRPr="0077282C">
              <w:rPr>
                <w:rFonts w:ascii="Arial" w:hAnsi="Arial"/>
                <w:b/>
                <w:sz w:val="20"/>
                <w:lang w:val="es-CO"/>
              </w:rPr>
              <w:t>Teachers:</w:t>
            </w:r>
            <w:r w:rsidRPr="0077282C">
              <w:rPr>
                <w:rFonts w:ascii="Arial" w:hAnsi="Arial"/>
                <w:sz w:val="20"/>
                <w:lang w:val="es-CO"/>
              </w:rPr>
              <w:t xml:space="preserve"> </w:t>
            </w:r>
            <w:r w:rsidR="00987CAE">
              <w:rPr>
                <w:rFonts w:ascii="Arial" w:hAnsi="Arial"/>
                <w:sz w:val="18"/>
                <w:szCs w:val="18"/>
                <w:lang w:val="es-CO"/>
              </w:rPr>
              <w:t>Fernando Arce, Pilar Clavijo</w:t>
            </w:r>
            <w:r w:rsidR="00E12CE7">
              <w:rPr>
                <w:rFonts w:ascii="Arial" w:hAnsi="Arial"/>
                <w:sz w:val="18"/>
                <w:szCs w:val="18"/>
                <w:lang w:val="es-CO"/>
              </w:rPr>
              <w:t>,</w:t>
            </w:r>
            <w:r w:rsidR="00987CAE">
              <w:rPr>
                <w:rFonts w:ascii="Arial" w:hAnsi="Arial"/>
                <w:sz w:val="18"/>
                <w:szCs w:val="18"/>
                <w:lang w:val="es-CO"/>
              </w:rPr>
              <w:t xml:space="preserve"> </w:t>
            </w:r>
            <w:r w:rsidR="008472FF">
              <w:rPr>
                <w:rFonts w:ascii="Arial" w:hAnsi="Arial"/>
                <w:sz w:val="18"/>
                <w:szCs w:val="18"/>
                <w:lang w:val="es-CO"/>
              </w:rPr>
              <w:t>Laura Restrepo</w:t>
            </w:r>
            <w:r w:rsidR="00987CAE">
              <w:rPr>
                <w:rFonts w:ascii="Arial" w:hAnsi="Arial"/>
                <w:sz w:val="18"/>
                <w:szCs w:val="18"/>
                <w:lang w:val="es-CO"/>
              </w:rPr>
              <w:t>,</w:t>
            </w:r>
            <w:r w:rsidR="00E12CE7">
              <w:rPr>
                <w:rFonts w:ascii="Arial" w:hAnsi="Arial"/>
                <w:sz w:val="18"/>
                <w:szCs w:val="18"/>
                <w:lang w:val="es-CO"/>
              </w:rPr>
              <w:t xml:space="preserve"> </w:t>
            </w:r>
            <w:r w:rsidR="00E12CE7" w:rsidRPr="005E40DB">
              <w:rPr>
                <w:rFonts w:ascii="Arial" w:hAnsi="Arial"/>
                <w:sz w:val="18"/>
                <w:szCs w:val="18"/>
                <w:lang w:val="es-CO"/>
              </w:rPr>
              <w:t xml:space="preserve">Claudia Madriñán, </w:t>
            </w:r>
            <w:r w:rsidR="00987CAE">
              <w:rPr>
                <w:rFonts w:ascii="Arial" w:hAnsi="Arial"/>
                <w:sz w:val="18"/>
                <w:szCs w:val="18"/>
                <w:lang w:val="es-CO"/>
              </w:rPr>
              <w:t>Vicente Medina,</w:t>
            </w:r>
            <w:r w:rsidR="00E12CE7">
              <w:rPr>
                <w:rFonts w:ascii="Arial" w:hAnsi="Arial"/>
                <w:sz w:val="18"/>
                <w:szCs w:val="18"/>
                <w:lang w:val="es-CO"/>
              </w:rPr>
              <w:t xml:space="preserve"> </w:t>
            </w:r>
            <w:r w:rsidR="00B05804">
              <w:rPr>
                <w:rFonts w:ascii="Arial" w:hAnsi="Arial"/>
                <w:sz w:val="18"/>
                <w:szCs w:val="18"/>
                <w:lang w:val="es-CO"/>
              </w:rPr>
              <w:t xml:space="preserve">Margarita Mendoza, </w:t>
            </w:r>
            <w:proofErr w:type="spellStart"/>
            <w:r w:rsidR="00B05804">
              <w:rPr>
                <w:rFonts w:ascii="Arial" w:hAnsi="Arial"/>
                <w:sz w:val="18"/>
                <w:szCs w:val="18"/>
                <w:lang w:val="es-CO"/>
              </w:rPr>
              <w:t>Magguie</w:t>
            </w:r>
            <w:proofErr w:type="spellEnd"/>
            <w:r w:rsidR="00B05804">
              <w:rPr>
                <w:rFonts w:ascii="Arial" w:hAnsi="Arial"/>
                <w:sz w:val="18"/>
                <w:szCs w:val="18"/>
                <w:lang w:val="es-CO"/>
              </w:rPr>
              <w:t xml:space="preserve"> Quiñones</w:t>
            </w:r>
            <w:r w:rsidR="00E12CE7" w:rsidRPr="005E40DB">
              <w:rPr>
                <w:rFonts w:ascii="Arial" w:hAnsi="Arial"/>
                <w:sz w:val="18"/>
                <w:szCs w:val="18"/>
                <w:lang w:val="es-CO"/>
              </w:rPr>
              <w:t>,</w:t>
            </w:r>
            <w:r w:rsidR="00DD35D1">
              <w:rPr>
                <w:rFonts w:ascii="Arial" w:hAnsi="Arial"/>
                <w:sz w:val="18"/>
                <w:szCs w:val="18"/>
                <w:lang w:val="es-CO"/>
              </w:rPr>
              <w:t xml:space="preserve"> Mark </w:t>
            </w:r>
            <w:proofErr w:type="spellStart"/>
            <w:r w:rsidR="00DD35D1">
              <w:rPr>
                <w:rFonts w:ascii="Arial" w:hAnsi="Arial"/>
                <w:sz w:val="18"/>
                <w:szCs w:val="18"/>
                <w:lang w:val="es-CO"/>
              </w:rPr>
              <w:t>Hustad</w:t>
            </w:r>
            <w:proofErr w:type="spellEnd"/>
            <w:r w:rsidR="00DD35D1">
              <w:rPr>
                <w:rFonts w:ascii="Arial" w:hAnsi="Arial"/>
                <w:sz w:val="18"/>
                <w:szCs w:val="18"/>
                <w:lang w:val="es-CO"/>
              </w:rPr>
              <w:t xml:space="preserve">, Adriana  Yepes </w:t>
            </w:r>
            <w:r w:rsidR="00E12CE7" w:rsidRPr="005E40DB">
              <w:rPr>
                <w:rFonts w:ascii="Arial" w:hAnsi="Arial"/>
                <w:sz w:val="18"/>
                <w:szCs w:val="18"/>
                <w:lang w:val="es-CO"/>
              </w:rPr>
              <w:t xml:space="preserve">&amp; </w:t>
            </w:r>
            <w:proofErr w:type="spellStart"/>
            <w:r w:rsidR="00E12CE7" w:rsidRPr="005E40DB">
              <w:rPr>
                <w:rFonts w:ascii="Arial" w:hAnsi="Arial"/>
                <w:sz w:val="18"/>
                <w:szCs w:val="18"/>
                <w:lang w:val="es-CO"/>
              </w:rPr>
              <w:t>Sidey</w:t>
            </w:r>
            <w:proofErr w:type="spellEnd"/>
            <w:r w:rsidR="00E12CE7" w:rsidRPr="005E40DB">
              <w:rPr>
                <w:rFonts w:ascii="Arial" w:hAnsi="Arial"/>
                <w:sz w:val="18"/>
                <w:szCs w:val="18"/>
                <w:lang w:val="es-CO"/>
              </w:rPr>
              <w:t xml:space="preserve"> </w:t>
            </w:r>
            <w:proofErr w:type="spellStart"/>
            <w:r w:rsidR="00E12CE7" w:rsidRPr="005E40DB">
              <w:rPr>
                <w:rFonts w:ascii="Arial" w:hAnsi="Arial"/>
                <w:sz w:val="18"/>
                <w:szCs w:val="18"/>
                <w:lang w:val="es-CO"/>
              </w:rPr>
              <w:t>Viedman</w:t>
            </w:r>
            <w:proofErr w:type="spellEnd"/>
            <w:r w:rsidR="00E12CE7" w:rsidRPr="005E40DB">
              <w:rPr>
                <w:rFonts w:ascii="Arial" w:hAnsi="Arial"/>
                <w:sz w:val="18"/>
                <w:szCs w:val="18"/>
                <w:lang w:val="es-CO"/>
              </w:rPr>
              <w:t>.</w:t>
            </w:r>
          </w:p>
        </w:tc>
      </w:tr>
      <w:tr w:rsidR="00B94B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EF73CC" w:rsidRPr="00EF73CC" w:rsidRDefault="00E033F0" w:rsidP="00EF73CC">
            <w:pPr>
              <w:tabs>
                <w:tab w:val="left" w:pos="360"/>
              </w:tabs>
              <w:ind w:left="360"/>
              <w:rPr>
                <w:rFonts w:ascii="Arial" w:hAnsi="Arial"/>
                <w:sz w:val="20"/>
              </w:rPr>
            </w:pPr>
            <w:bookmarkStart w:id="0" w:name="Text35"/>
            <w:r w:rsidRPr="00CD507F">
              <w:rPr>
                <w:rFonts w:ascii="Arial" w:hAnsi="Arial"/>
                <w:sz w:val="20"/>
              </w:rPr>
              <w:tab/>
            </w:r>
            <w:bookmarkEnd w:id="0"/>
            <w:r w:rsidRPr="00CD507F">
              <w:rPr>
                <w:rFonts w:ascii="Arial" w:hAnsi="Arial"/>
                <w:sz w:val="20"/>
              </w:rPr>
              <w:t xml:space="preserve"> </w:t>
            </w:r>
            <w:r w:rsidR="00EF73CC">
              <w:rPr>
                <w:rFonts w:ascii="Arial" w:hAnsi="Arial"/>
                <w:sz w:val="20"/>
              </w:rPr>
              <w:t>5 weeks</w:t>
            </w:r>
          </w:p>
        </w:tc>
      </w:tr>
      <w:tr w:rsidR="00B94B19" w:rsidRPr="005942D5" w:rsidTr="00CD507F">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CD507F">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705BD6">
            <w:pPr>
              <w:rPr>
                <w:rFonts w:ascii="Arial" w:hAnsi="Arial"/>
                <w:sz w:val="18"/>
              </w:rPr>
            </w:pPr>
            <w:r w:rsidRPr="00CD507F">
              <w:rPr>
                <w:rFonts w:ascii="Arial" w:hAnsi="Arial"/>
                <w:sz w:val="18"/>
              </w:rPr>
              <w:t xml:space="preserve">What are the key concepts to be emphasized within this inquiry? </w:t>
            </w:r>
          </w:p>
          <w:p w:rsidR="0077282C" w:rsidRDefault="0077282C" w:rsidP="00705BD6">
            <w:pPr>
              <w:rPr>
                <w:rFonts w:ascii="Arial" w:hAnsi="Arial"/>
                <w:sz w:val="18"/>
              </w:rPr>
            </w:pPr>
          </w:p>
          <w:p w:rsidR="00EF73CC" w:rsidRDefault="0003147E" w:rsidP="00AB6340">
            <w:pPr>
              <w:shd w:val="clear" w:color="auto" w:fill="FFFFFF"/>
              <w:rPr>
                <w:rFonts w:ascii="Calibri" w:hAnsi="Calibri" w:cs="Arial"/>
                <w:b/>
                <w:noProof/>
                <w:sz w:val="18"/>
                <w:szCs w:val="18"/>
              </w:rPr>
            </w:pPr>
            <w:r>
              <w:rPr>
                <w:rFonts w:ascii="Arial" w:hAnsi="Arial" w:cs="Arial"/>
                <w:noProof/>
                <w:sz w:val="18"/>
                <w:szCs w:val="18"/>
              </w:rPr>
              <w:t xml:space="preserve"> </w:t>
            </w:r>
            <w:r w:rsidR="00AB6340" w:rsidRPr="003271E6">
              <w:rPr>
                <w:rFonts w:ascii="Calibri" w:hAnsi="Calibri" w:cs="Arial"/>
                <w:b/>
                <w:noProof/>
                <w:sz w:val="18"/>
                <w:szCs w:val="18"/>
              </w:rPr>
              <w:t xml:space="preserve">FORM              </w:t>
            </w:r>
            <w:r w:rsidR="00035502">
              <w:rPr>
                <w:rFonts w:ascii="Calibri" w:hAnsi="Calibri" w:cs="Arial"/>
                <w:b/>
                <w:noProof/>
                <w:sz w:val="18"/>
                <w:szCs w:val="18"/>
              </w:rPr>
              <w:t xml:space="preserve">    </w:t>
            </w:r>
            <w:r w:rsidR="00AB6340" w:rsidRPr="003271E6">
              <w:rPr>
                <w:rFonts w:ascii="Calibri" w:hAnsi="Calibri" w:cs="Arial"/>
                <w:b/>
                <w:noProof/>
                <w:sz w:val="18"/>
                <w:szCs w:val="18"/>
              </w:rPr>
              <w:t xml:space="preserve">CAUSATION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FUNCTION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2756C8">
              <w:rPr>
                <w:rFonts w:ascii="Calibri" w:hAnsi="Calibri" w:cs="Arial"/>
                <w:b/>
                <w:noProof/>
                <w:sz w:val="18"/>
                <w:szCs w:val="18"/>
              </w:rPr>
              <w:t xml:space="preserve">        </w:t>
            </w:r>
            <w:r w:rsidR="00AB6340" w:rsidRPr="003271E6">
              <w:rPr>
                <w:rFonts w:ascii="Calibri" w:hAnsi="Calibri" w:cs="Arial"/>
                <w:b/>
                <w:noProof/>
                <w:sz w:val="18"/>
                <w:szCs w:val="18"/>
              </w:rPr>
              <w:t>CONNECTION</w:t>
            </w:r>
            <w:r w:rsidR="00540E88">
              <w:rPr>
                <w:rFonts w:ascii="Calibri" w:hAnsi="Calibri" w:cs="Arial"/>
                <w:b/>
                <w:noProof/>
                <w:sz w:val="18"/>
                <w:szCs w:val="18"/>
                <w:lang w:val="es-CO" w:eastAsia="es-CO"/>
              </w:rPr>
              <mc:AlternateContent>
                <mc:Choice Requires="wps">
                  <w:drawing>
                    <wp:anchor distT="0" distB="0" distL="114300" distR="114300" simplePos="0" relativeHeight="251656192" behindDoc="0" locked="0" layoutInCell="1" allowOverlap="1">
                      <wp:simplePos x="0" y="0"/>
                      <wp:positionH relativeFrom="column">
                        <wp:posOffset>3107690</wp:posOffset>
                      </wp:positionH>
                      <wp:positionV relativeFrom="paragraph">
                        <wp:posOffset>64770</wp:posOffset>
                      </wp:positionV>
                      <wp:extent cx="635" cy="635"/>
                      <wp:effectExtent l="31115" t="36195" r="53975" b="4889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244.7pt;margin-top:5.1pt;width:.05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">
                      <v:stroke endarrow="block"/>
                    </v:shape>
                  </w:pict>
                </mc:Fallback>
              </mc:AlternateContent>
            </w:r>
            <w:r w:rsidR="00540E88">
              <w:rPr>
                <w:rFonts w:ascii="Calibri" w:hAnsi="Calibri" w:cs="Arial"/>
                <w:b/>
                <w:noProof/>
                <w:sz w:val="18"/>
                <w:szCs w:val="18"/>
                <w:lang w:val="es-CO" w:eastAsia="es-CO"/>
              </w:rPr>
              <mc:AlternateContent>
                <mc:Choice Requires="wps">
                  <w:drawing>
                    <wp:anchor distT="0" distB="0" distL="114300" distR="114300" simplePos="0" relativeHeight="251655168" behindDoc="0" locked="0" layoutInCell="1" allowOverlap="1">
                      <wp:simplePos x="0" y="0"/>
                      <wp:positionH relativeFrom="column">
                        <wp:posOffset>1991995</wp:posOffset>
                      </wp:positionH>
                      <wp:positionV relativeFrom="paragraph">
                        <wp:posOffset>64770</wp:posOffset>
                      </wp:positionV>
                      <wp:extent cx="0" cy="0"/>
                      <wp:effectExtent l="10795" t="55245" r="17780" b="5905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56.85pt;margin-top:5.1pt;width:0;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">
                      <v:stroke endarrow="block"/>
                    </v:shape>
                  </w:pict>
                </mc:Fallback>
              </mc:AlternateContent>
            </w:r>
            <w:r w:rsidR="00AB6340" w:rsidRPr="003271E6">
              <w:rPr>
                <w:rFonts w:ascii="Calibri" w:hAnsi="Calibri" w:cs="Arial"/>
                <w:b/>
                <w:noProof/>
                <w:sz w:val="18"/>
                <w:szCs w:val="18"/>
              </w:rPr>
              <w:t xml:space="preserve"> </w:t>
            </w:r>
            <w:r w:rsidR="00035502">
              <w:rPr>
                <w:rFonts w:ascii="Calibri" w:hAnsi="Calibri" w:cs="Arial"/>
                <w:b/>
                <w:noProof/>
                <w:sz w:val="18"/>
                <w:szCs w:val="18"/>
              </w:rPr>
              <w:t xml:space="preserve">                            </w:t>
            </w:r>
          </w:p>
          <w:p w:rsidR="00EF73CC" w:rsidRDefault="00540E88" w:rsidP="00AB6340">
            <w:pPr>
              <w:shd w:val="clear" w:color="auto" w:fill="FFFFFF"/>
              <w:rPr>
                <w:rFonts w:ascii="Calibri" w:hAnsi="Calibri" w:cs="Arial"/>
                <w:b/>
                <w:noProof/>
                <w:sz w:val="18"/>
                <w:szCs w:val="18"/>
              </w:rPr>
            </w:pPr>
            <w:r>
              <w:rPr>
                <w:rFonts w:ascii="Arial" w:hAnsi="Arial" w:cs="Arial"/>
                <w:noProof/>
                <w:sz w:val="18"/>
                <w:szCs w:val="18"/>
                <w:lang w:val="es-CO" w:eastAsia="es-CO"/>
              </w:rPr>
              <mc:AlternateContent>
                <mc:Choice Requires="wps">
                  <w:drawing>
                    <wp:anchor distT="0" distB="0" distL="114300" distR="114300" simplePos="0" relativeHeight="251660288" behindDoc="0" locked="0" layoutInCell="1" allowOverlap="1">
                      <wp:simplePos x="0" y="0"/>
                      <wp:positionH relativeFrom="column">
                        <wp:posOffset>3429000</wp:posOffset>
                      </wp:positionH>
                      <wp:positionV relativeFrom="paragraph">
                        <wp:posOffset>-6985</wp:posOffset>
                      </wp:positionV>
                      <wp:extent cx="19050" cy="184150"/>
                      <wp:effectExtent l="38100" t="12065" r="57150" b="2286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270pt;margin-top:-.55pt;width:1.5pt;height: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9264" behindDoc="0" locked="0" layoutInCell="1" allowOverlap="1">
                      <wp:simplePos x="0" y="0"/>
                      <wp:positionH relativeFrom="column">
                        <wp:posOffset>2457450</wp:posOffset>
                      </wp:positionH>
                      <wp:positionV relativeFrom="paragraph">
                        <wp:posOffset>-6985</wp:posOffset>
                      </wp:positionV>
                      <wp:extent cx="6350" cy="184150"/>
                      <wp:effectExtent l="47625" t="12065" r="60325" b="2286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93.5pt;margin-top:-.55pt;width:.5pt;height: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8240" behindDoc="0" locked="0" layoutInCell="1" allowOverlap="1">
                      <wp:simplePos x="0" y="0"/>
                      <wp:positionH relativeFrom="column">
                        <wp:posOffset>1066800</wp:posOffset>
                      </wp:positionH>
                      <wp:positionV relativeFrom="paragraph">
                        <wp:posOffset>-6985</wp:posOffset>
                      </wp:positionV>
                      <wp:extent cx="0" cy="133350"/>
                      <wp:effectExtent l="57150" t="12065" r="57150" b="1651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84pt;margin-top:-.55pt;width:0;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Y9NAIAAF0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7216" behindDoc="0" locked="0" layoutInCell="1" allowOverlap="1">
                      <wp:simplePos x="0" y="0"/>
                      <wp:positionH relativeFrom="column">
                        <wp:posOffset>177800</wp:posOffset>
                      </wp:positionH>
                      <wp:positionV relativeFrom="paragraph">
                        <wp:posOffset>-6985</wp:posOffset>
                      </wp:positionV>
                      <wp:extent cx="635" cy="133350"/>
                      <wp:effectExtent l="53975" t="12065" r="59690" b="1651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4pt;margin-top:-.55pt;width:.05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1eWNwIAAF4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">
                      <v:stroke endarrow="block"/>
                    </v:shape>
                  </w:pict>
                </mc:Fallback>
              </mc:AlternateContent>
            </w: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 xml:space="preserve">Living things   </w:t>
            </w:r>
            <w:r>
              <w:rPr>
                <w:rFonts w:ascii="Calibri" w:hAnsi="Calibri" w:cs="Arial"/>
                <w:b/>
                <w:noProof/>
                <w:sz w:val="18"/>
                <w:szCs w:val="18"/>
              </w:rPr>
              <w:t xml:space="preserve">     </w:t>
            </w:r>
            <w:r w:rsidR="00035502">
              <w:rPr>
                <w:rFonts w:ascii="Calibri" w:hAnsi="Calibri" w:cs="Arial"/>
                <w:b/>
                <w:noProof/>
                <w:sz w:val="18"/>
                <w:szCs w:val="18"/>
              </w:rPr>
              <w:t xml:space="preserve">   </w:t>
            </w:r>
            <w:r w:rsidRPr="003271E6">
              <w:rPr>
                <w:rFonts w:ascii="Calibri" w:hAnsi="Calibri" w:cs="Arial"/>
                <w:b/>
                <w:noProof/>
                <w:sz w:val="18"/>
                <w:szCs w:val="18"/>
              </w:rPr>
              <w:t xml:space="preserve">Survival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Adaptation            </w:t>
            </w:r>
            <w:r w:rsidR="002756C8">
              <w:rPr>
                <w:rFonts w:ascii="Calibri" w:hAnsi="Calibri" w:cs="Arial"/>
                <w:b/>
                <w:noProof/>
                <w:sz w:val="18"/>
                <w:szCs w:val="18"/>
              </w:rPr>
              <w:t xml:space="preserve">         </w:t>
            </w:r>
            <w:r>
              <w:rPr>
                <w:rFonts w:ascii="Calibri" w:hAnsi="Calibri" w:cs="Arial"/>
                <w:b/>
                <w:noProof/>
                <w:sz w:val="18"/>
                <w:szCs w:val="18"/>
              </w:rPr>
              <w:t xml:space="preserve">Habitat          </w:t>
            </w:r>
          </w:p>
          <w:p w:rsidR="00340A6D" w:rsidRPr="00340A6D" w:rsidRDefault="00340A6D" w:rsidP="00AB6340">
            <w:pPr>
              <w:shd w:val="clear" w:color="auto" w:fill="FFFFFF"/>
              <w:rPr>
                <w:sz w:val="18"/>
              </w:rPr>
            </w:pPr>
          </w:p>
        </w:tc>
      </w:tr>
      <w:tr w:rsidR="0077282C" w:rsidRPr="005942D5" w:rsidTr="009B4F97">
        <w:tblPrEx>
          <w:tblLook w:val="01E0" w:firstRow="1" w:lastRow="1" w:firstColumn="1" w:lastColumn="1" w:noHBand="0" w:noVBand="0"/>
        </w:tblPrEx>
        <w:trPr>
          <w:trHeight w:val="1686"/>
        </w:trPr>
        <w:tc>
          <w:tcPr>
            <w:tcW w:w="7344" w:type="dxa"/>
            <w:gridSpan w:val="2"/>
            <w:tcBorders>
              <w:top w:val="single" w:sz="6" w:space="0" w:color="auto"/>
              <w:left w:val="single" w:sz="24" w:space="0" w:color="auto"/>
              <w:bottom w:val="single" w:sz="6" w:space="0" w:color="auto"/>
              <w:right w:val="single" w:sz="24" w:space="0" w:color="auto"/>
            </w:tcBorders>
          </w:tcPr>
          <w:p w:rsidR="0077282C" w:rsidRDefault="0077282C" w:rsidP="002C48AD">
            <w:pPr>
              <w:rPr>
                <w:rFonts w:ascii="Arial" w:hAnsi="Arial" w:cs="Arial"/>
                <w:sz w:val="20"/>
              </w:rPr>
            </w:pPr>
            <w:r w:rsidRPr="00C72378">
              <w:rPr>
                <w:rFonts w:ascii="Arial" w:hAnsi="Arial" w:cs="Arial"/>
                <w:sz w:val="20"/>
              </w:rPr>
              <w:t>What lines of inquiry will define the scope of the inquiry into the central idea?</w:t>
            </w:r>
          </w:p>
          <w:p w:rsidR="00EF73CC" w:rsidRPr="00C72378" w:rsidRDefault="00EF73CC" w:rsidP="002C48AD">
            <w:pPr>
              <w:rPr>
                <w:rFonts w:ascii="Arial" w:hAnsi="Arial" w:cs="Arial"/>
                <w:i/>
                <w:iCs/>
                <w:sz w:val="20"/>
              </w:rPr>
            </w:pPr>
          </w:p>
          <w:p w:rsidR="0077282C" w:rsidRPr="009E3336" w:rsidRDefault="00AB6340" w:rsidP="00AB6340">
            <w:pPr>
              <w:pStyle w:val="NoSpacing"/>
              <w:numPr>
                <w:ilvl w:val="0"/>
                <w:numId w:val="22"/>
              </w:numPr>
              <w:rPr>
                <w:rFonts w:ascii="Arial" w:hAnsi="Arial" w:cs="Arial"/>
                <w:sz w:val="16"/>
                <w:szCs w:val="16"/>
              </w:rPr>
            </w:pPr>
            <w:r w:rsidRPr="009E3336">
              <w:rPr>
                <w:rFonts w:ascii="Arial" w:hAnsi="Arial" w:cs="Arial"/>
                <w:noProof/>
                <w:sz w:val="16"/>
                <w:szCs w:val="16"/>
              </w:rPr>
              <w:t>An inquiry into different kinds of adaptations living things have and how they help them adjust to their enviroment.</w:t>
            </w:r>
          </w:p>
          <w:p w:rsidR="00EF73CC" w:rsidRPr="009E3336" w:rsidRDefault="00EF73CC" w:rsidP="00EF73CC">
            <w:pPr>
              <w:pStyle w:val="NoSpacing"/>
              <w:ind w:left="720"/>
              <w:rPr>
                <w:rFonts w:ascii="Arial" w:hAnsi="Arial" w:cs="Arial"/>
                <w:sz w:val="16"/>
                <w:szCs w:val="16"/>
              </w:rPr>
            </w:pPr>
          </w:p>
          <w:p w:rsidR="00AB6340" w:rsidRPr="00E7200E" w:rsidRDefault="00AB6340" w:rsidP="00AB6340">
            <w:pPr>
              <w:pStyle w:val="NoSpacing"/>
              <w:numPr>
                <w:ilvl w:val="0"/>
                <w:numId w:val="22"/>
              </w:numPr>
              <w:rPr>
                <w:rFonts w:ascii="Arial" w:hAnsi="Arial" w:cs="Arial"/>
                <w:color w:val="000000"/>
                <w:sz w:val="16"/>
                <w:szCs w:val="16"/>
              </w:rPr>
            </w:pPr>
            <w:r w:rsidRPr="00E7200E">
              <w:rPr>
                <w:rFonts w:ascii="Arial" w:hAnsi="Arial" w:cs="Arial"/>
                <w:noProof/>
                <w:color w:val="000000"/>
                <w:sz w:val="16"/>
                <w:szCs w:val="16"/>
              </w:rPr>
              <w:t xml:space="preserve">An inquiry into </w:t>
            </w:r>
            <w:r w:rsidR="00035502" w:rsidRPr="00E7200E">
              <w:rPr>
                <w:rFonts w:ascii="Arial" w:hAnsi="Arial" w:cs="Arial"/>
                <w:noProof/>
                <w:color w:val="000000"/>
                <w:sz w:val="16"/>
                <w:szCs w:val="16"/>
              </w:rPr>
              <w:t xml:space="preserve">what living things need </w:t>
            </w:r>
            <w:r w:rsidR="008003A8" w:rsidRPr="00E7200E">
              <w:rPr>
                <w:rFonts w:ascii="Arial" w:hAnsi="Arial" w:cs="Arial"/>
                <w:noProof/>
                <w:color w:val="000000"/>
                <w:sz w:val="16"/>
                <w:szCs w:val="16"/>
              </w:rPr>
              <w:t>to preserve their species</w:t>
            </w:r>
          </w:p>
          <w:p w:rsidR="00903AAD" w:rsidRPr="00E7200E" w:rsidRDefault="00903AAD" w:rsidP="00903AAD">
            <w:pPr>
              <w:pStyle w:val="ListParagraph"/>
              <w:rPr>
                <w:rFonts w:ascii="Arial" w:hAnsi="Arial" w:cs="Arial"/>
                <w:color w:val="000000"/>
                <w:sz w:val="16"/>
                <w:szCs w:val="16"/>
              </w:rPr>
            </w:pPr>
          </w:p>
          <w:p w:rsidR="00903AAD" w:rsidRPr="00E7200E" w:rsidRDefault="00903AAD" w:rsidP="00AB6340">
            <w:pPr>
              <w:pStyle w:val="NoSpacing"/>
              <w:numPr>
                <w:ilvl w:val="0"/>
                <w:numId w:val="22"/>
              </w:numPr>
              <w:rPr>
                <w:rFonts w:ascii="Arial" w:hAnsi="Arial" w:cs="Arial"/>
                <w:color w:val="000000"/>
                <w:sz w:val="16"/>
                <w:szCs w:val="16"/>
              </w:rPr>
            </w:pPr>
            <w:r w:rsidRPr="00E7200E">
              <w:rPr>
                <w:rFonts w:ascii="Arial" w:hAnsi="Arial" w:cs="Arial"/>
                <w:color w:val="000000"/>
                <w:sz w:val="16"/>
                <w:szCs w:val="16"/>
              </w:rPr>
              <w:t xml:space="preserve">An inquiry into what strategies living things </w:t>
            </w:r>
            <w:r w:rsidR="0033318A" w:rsidRPr="00E7200E">
              <w:rPr>
                <w:rFonts w:ascii="Arial" w:hAnsi="Arial" w:cs="Arial"/>
                <w:color w:val="000000"/>
                <w:sz w:val="16"/>
                <w:szCs w:val="16"/>
              </w:rPr>
              <w:t xml:space="preserve">apply </w:t>
            </w:r>
            <w:r w:rsidRPr="00E7200E">
              <w:rPr>
                <w:rFonts w:ascii="Arial" w:hAnsi="Arial" w:cs="Arial"/>
                <w:color w:val="000000"/>
                <w:sz w:val="16"/>
                <w:szCs w:val="16"/>
              </w:rPr>
              <w:t xml:space="preserve"> </w:t>
            </w:r>
            <w:r w:rsidR="008003A8" w:rsidRPr="00E7200E">
              <w:rPr>
                <w:rFonts w:ascii="Arial" w:hAnsi="Arial" w:cs="Arial"/>
                <w:color w:val="000000"/>
                <w:sz w:val="16"/>
                <w:szCs w:val="16"/>
              </w:rPr>
              <w:t xml:space="preserve">in order </w:t>
            </w:r>
            <w:r w:rsidRPr="00E7200E">
              <w:rPr>
                <w:rFonts w:ascii="Arial" w:hAnsi="Arial" w:cs="Arial"/>
                <w:color w:val="000000"/>
                <w:sz w:val="16"/>
                <w:szCs w:val="16"/>
              </w:rPr>
              <w:t>to survive</w:t>
            </w:r>
          </w:p>
          <w:p w:rsidR="00AB6340" w:rsidRPr="00C72378" w:rsidRDefault="00AB6340" w:rsidP="00EF73CC">
            <w:pPr>
              <w:pStyle w:val="NoSpacing"/>
              <w:ind w:left="720"/>
              <w:rPr>
                <w:rFonts w:ascii="Arial" w:hAnsi="Arial" w:cs="Arial"/>
                <w:sz w:val="20"/>
              </w:rPr>
            </w:pPr>
          </w:p>
        </w:tc>
      </w:tr>
      <w:tr w:rsidR="0077282C" w:rsidRPr="005942D5" w:rsidTr="00CD507F">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77282C" w:rsidRDefault="0077282C" w:rsidP="002C48AD">
            <w:pPr>
              <w:rPr>
                <w:rFonts w:ascii="Arial" w:hAnsi="Arial" w:cs="Arial"/>
                <w:sz w:val="20"/>
              </w:rPr>
            </w:pPr>
            <w:r w:rsidRPr="006C4BBE">
              <w:rPr>
                <w:rFonts w:ascii="Arial" w:hAnsi="Arial" w:cs="Arial"/>
                <w:sz w:val="20"/>
              </w:rPr>
              <w:t>What teacher questions/provocations will drive these inquiries?</w:t>
            </w:r>
          </w:p>
          <w:p w:rsidR="00E12CE7" w:rsidRDefault="00E12CE7" w:rsidP="00E12CE7">
            <w:pPr>
              <w:rPr>
                <w:rFonts w:ascii="Arial" w:hAnsi="Arial" w:cs="Arial"/>
                <w:color w:val="000000"/>
                <w:sz w:val="20"/>
                <w:szCs w:val="20"/>
                <w:u w:val="single"/>
              </w:rPr>
            </w:pPr>
            <w:r>
              <w:rPr>
                <w:rFonts w:ascii="Arial" w:hAnsi="Arial" w:cs="Arial"/>
                <w:color w:val="000000"/>
                <w:sz w:val="20"/>
                <w:szCs w:val="20"/>
                <w:u w:val="single"/>
              </w:rPr>
              <w:t>Provocation</w:t>
            </w:r>
          </w:p>
          <w:p w:rsidR="00E12CE7" w:rsidRPr="0003147E" w:rsidRDefault="00E12CE7" w:rsidP="0003147E">
            <w:pPr>
              <w:spacing w:line="276" w:lineRule="auto"/>
              <w:rPr>
                <w:rFonts w:ascii="Arial" w:hAnsi="Arial" w:cs="Arial"/>
                <w:color w:val="FF0000"/>
                <w:sz w:val="14"/>
                <w:szCs w:val="10"/>
              </w:rPr>
            </w:pPr>
            <w:r>
              <w:rPr>
                <w:rFonts w:ascii="Arial" w:hAnsi="Arial" w:cs="Arial"/>
                <w:color w:val="000000"/>
                <w:sz w:val="20"/>
                <w:szCs w:val="20"/>
              </w:rPr>
              <w:t xml:space="preserve">Children </w:t>
            </w:r>
            <w:r w:rsidR="003A4876">
              <w:rPr>
                <w:rFonts w:ascii="Arial" w:hAnsi="Arial" w:cs="Arial"/>
                <w:color w:val="000000"/>
                <w:sz w:val="20"/>
                <w:szCs w:val="20"/>
              </w:rPr>
              <w:t>will</w:t>
            </w:r>
            <w:r w:rsidR="00C54177">
              <w:rPr>
                <w:rFonts w:ascii="Arial" w:hAnsi="Arial" w:cs="Arial"/>
                <w:color w:val="000000"/>
                <w:sz w:val="20"/>
                <w:szCs w:val="20"/>
              </w:rPr>
              <w:t xml:space="preserve"> listen and look at </w:t>
            </w:r>
            <w:r w:rsidR="005120C0">
              <w:rPr>
                <w:rFonts w:ascii="Arial" w:hAnsi="Arial" w:cs="Arial"/>
                <w:color w:val="000000"/>
                <w:sz w:val="20"/>
                <w:szCs w:val="20"/>
              </w:rPr>
              <w:t xml:space="preserve">Audio </w:t>
            </w:r>
            <w:r w:rsidR="00C54177">
              <w:rPr>
                <w:rFonts w:ascii="Arial" w:hAnsi="Arial" w:cs="Arial"/>
                <w:color w:val="000000"/>
                <w:sz w:val="20"/>
                <w:szCs w:val="20"/>
              </w:rPr>
              <w:t>books about animals</w:t>
            </w:r>
          </w:p>
          <w:p w:rsidR="00E12CE7" w:rsidRPr="006C4BBE" w:rsidRDefault="00E12CE7" w:rsidP="00E12CE7">
            <w:pPr>
              <w:pStyle w:val="Body"/>
              <w:spacing w:before="120" w:after="0"/>
              <w:jc w:val="left"/>
              <w:rPr>
                <w:sz w:val="20"/>
              </w:rPr>
            </w:pPr>
            <w:r w:rsidRPr="00E40252">
              <w:rPr>
                <w:color w:val="000000"/>
                <w:sz w:val="20"/>
                <w:szCs w:val="20"/>
                <w:u w:val="single"/>
              </w:rPr>
              <w:t>Questions</w:t>
            </w:r>
          </w:p>
          <w:p w:rsidR="00E12CE7" w:rsidRPr="00067A49" w:rsidRDefault="00C54177" w:rsidP="00E12CE7">
            <w:pPr>
              <w:pStyle w:val="Body"/>
              <w:spacing w:after="0"/>
              <w:jc w:val="left"/>
              <w:rPr>
                <w:sz w:val="20"/>
                <w:szCs w:val="20"/>
              </w:rPr>
            </w:pPr>
            <w:r w:rsidRPr="00175B25">
              <w:rPr>
                <w:sz w:val="20"/>
                <w:szCs w:val="20"/>
              </w:rPr>
              <w:t>What physical features help living things</w:t>
            </w:r>
            <w:r>
              <w:rPr>
                <w:sz w:val="20"/>
                <w:szCs w:val="20"/>
              </w:rPr>
              <w:t xml:space="preserve"> </w:t>
            </w:r>
            <w:r w:rsidRPr="00175B25">
              <w:rPr>
                <w:sz w:val="20"/>
                <w:szCs w:val="20"/>
              </w:rPr>
              <w:t>ada</w:t>
            </w:r>
            <w:r>
              <w:rPr>
                <w:sz w:val="20"/>
                <w:szCs w:val="20"/>
              </w:rPr>
              <w:t xml:space="preserve">pt? How do </w:t>
            </w:r>
            <w:r w:rsidR="005120C0">
              <w:rPr>
                <w:sz w:val="20"/>
                <w:szCs w:val="20"/>
              </w:rPr>
              <w:t>they use</w:t>
            </w:r>
            <w:r>
              <w:rPr>
                <w:sz w:val="20"/>
                <w:szCs w:val="20"/>
              </w:rPr>
              <w:t xml:space="preserve"> them? </w:t>
            </w:r>
            <w:r w:rsidR="00A76F0E">
              <w:rPr>
                <w:sz w:val="20"/>
                <w:szCs w:val="20"/>
              </w:rPr>
              <w:t xml:space="preserve">What are the </w:t>
            </w:r>
            <w:r>
              <w:rPr>
                <w:sz w:val="20"/>
                <w:szCs w:val="20"/>
              </w:rPr>
              <w:t xml:space="preserve">physical </w:t>
            </w:r>
            <w:r w:rsidR="00A76F0E">
              <w:rPr>
                <w:sz w:val="20"/>
                <w:szCs w:val="20"/>
              </w:rPr>
              <w:t xml:space="preserve">adaptations that living things have to survive? </w:t>
            </w:r>
            <w:r w:rsidR="003A51FF">
              <w:rPr>
                <w:sz w:val="20"/>
                <w:szCs w:val="20"/>
              </w:rPr>
              <w:t xml:space="preserve">What animals needs from its environment in order to survive? What are the dangers to the species? </w:t>
            </w:r>
            <w:r w:rsidR="00A76F0E">
              <w:rPr>
                <w:sz w:val="20"/>
                <w:szCs w:val="20"/>
              </w:rPr>
              <w:t xml:space="preserve">What </w:t>
            </w:r>
            <w:r w:rsidR="00845BCC">
              <w:rPr>
                <w:sz w:val="20"/>
                <w:szCs w:val="20"/>
              </w:rPr>
              <w:t>behaviour</w:t>
            </w:r>
            <w:r w:rsidR="00A76F0E">
              <w:rPr>
                <w:sz w:val="20"/>
                <w:szCs w:val="20"/>
              </w:rPr>
              <w:t xml:space="preserve"> adaptations living things have? </w:t>
            </w:r>
            <w:r w:rsidR="00E12CE7" w:rsidRPr="00175B25">
              <w:rPr>
                <w:sz w:val="20"/>
                <w:szCs w:val="20"/>
              </w:rPr>
              <w:t>Do all living things adapt to any surrounding? Why?</w:t>
            </w:r>
            <w:r w:rsidR="00002E2A">
              <w:rPr>
                <w:color w:val="FF0000"/>
                <w:sz w:val="20"/>
                <w:szCs w:val="20"/>
              </w:rPr>
              <w:t xml:space="preserve"> </w:t>
            </w:r>
            <w:r w:rsidR="006811F2" w:rsidRPr="00067A49">
              <w:rPr>
                <w:sz w:val="20"/>
                <w:szCs w:val="20"/>
              </w:rPr>
              <w:t xml:space="preserve">What changes </w:t>
            </w:r>
            <w:r w:rsidR="00A76F0E" w:rsidRPr="00067A49">
              <w:rPr>
                <w:sz w:val="20"/>
                <w:szCs w:val="20"/>
              </w:rPr>
              <w:t xml:space="preserve">have human beings made </w:t>
            </w:r>
            <w:r w:rsidR="006811F2" w:rsidRPr="00067A49">
              <w:rPr>
                <w:sz w:val="20"/>
                <w:szCs w:val="20"/>
              </w:rPr>
              <w:t>to affect the environment?</w:t>
            </w:r>
            <w:r w:rsidR="001C41CF" w:rsidRPr="00067A49">
              <w:rPr>
                <w:sz w:val="20"/>
                <w:szCs w:val="20"/>
              </w:rPr>
              <w:t xml:space="preserve"> What can people do to preserve the species?</w:t>
            </w:r>
          </w:p>
          <w:p w:rsidR="0077282C" w:rsidRPr="00C72378" w:rsidRDefault="0077282C" w:rsidP="002C48AD">
            <w:pPr>
              <w:rPr>
                <w:rFonts w:ascii="Arial" w:hAnsi="Arial" w:cs="Arial"/>
                <w:sz w:val="20"/>
              </w:rPr>
            </w:pPr>
          </w:p>
        </w:tc>
      </w:tr>
    </w:tbl>
    <w:p w:rsidR="00B94B19" w:rsidRPr="005942D5" w:rsidRDefault="00B94B19">
      <w:pPr>
        <w:rPr>
          <w:rFonts w:ascii="Arial" w:hAnsi="Arial"/>
        </w:rPr>
        <w:sectPr w:rsidR="00B94B19" w:rsidRPr="005942D5" w:rsidSect="00B94B19">
          <w:footerReference w:type="default" r:id="rId10"/>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01B8A" w:rsidRDefault="00E033F0" w:rsidP="00CD507F">
            <w:pPr>
              <w:tabs>
                <w:tab w:val="left" w:pos="360"/>
              </w:tabs>
              <w:rPr>
                <w:rFonts w:ascii="Arial" w:hAnsi="Arial" w:cs="Arial"/>
                <w:b/>
                <w:sz w:val="14"/>
                <w:szCs w:val="14"/>
                <w:lang w:val="es-CO"/>
              </w:rPr>
            </w:pPr>
            <w:r w:rsidRPr="00C01B8A">
              <w:rPr>
                <w:rFonts w:ascii="Arial" w:hAnsi="Arial" w:cs="Arial"/>
                <w:b/>
                <w:sz w:val="14"/>
                <w:szCs w:val="14"/>
              </w:rPr>
              <w:t xml:space="preserve">What are the possible ways of assessing students’ prior knowledge and skills? </w:t>
            </w:r>
            <w:proofErr w:type="spellStart"/>
            <w:r w:rsidRPr="00C01B8A">
              <w:rPr>
                <w:rFonts w:ascii="Arial" w:hAnsi="Arial" w:cs="Arial"/>
                <w:b/>
                <w:sz w:val="14"/>
                <w:szCs w:val="14"/>
                <w:lang w:val="es-CO"/>
              </w:rPr>
              <w:t>What</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evidence</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will</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we</w:t>
            </w:r>
            <w:proofErr w:type="spellEnd"/>
            <w:r w:rsidRPr="00C01B8A">
              <w:rPr>
                <w:rFonts w:ascii="Arial" w:hAnsi="Arial" w:cs="Arial"/>
                <w:b/>
                <w:sz w:val="14"/>
                <w:szCs w:val="14"/>
                <w:lang w:val="es-CO"/>
              </w:rPr>
              <w:t xml:space="preserve"> look for?</w:t>
            </w:r>
          </w:p>
          <w:p w:rsidR="0076745B" w:rsidRPr="00455441" w:rsidRDefault="0076745B" w:rsidP="0076745B">
            <w:pPr>
              <w:rPr>
                <w:rFonts w:ascii="Arial" w:hAnsi="Arial" w:cs="Arial"/>
                <w:color w:val="00B050"/>
                <w:sz w:val="12"/>
                <w:szCs w:val="12"/>
                <w:u w:val="single"/>
                <w:lang w:val="es-ES"/>
              </w:rPr>
            </w:pPr>
            <w:bookmarkStart w:id="1" w:name="_GoBack"/>
            <w:r w:rsidRPr="00455441">
              <w:rPr>
                <w:rFonts w:ascii="Arial" w:hAnsi="Arial" w:cs="Arial"/>
                <w:color w:val="00B050"/>
                <w:sz w:val="12"/>
                <w:szCs w:val="12"/>
                <w:u w:val="single"/>
                <w:lang w:val="es-ES"/>
              </w:rPr>
              <w:t>Evaluación de conocimientos previos L1</w:t>
            </w:r>
          </w:p>
          <w:p w:rsidR="0076745B" w:rsidRPr="00455441" w:rsidRDefault="0076745B" w:rsidP="0076745B">
            <w:pPr>
              <w:rPr>
                <w:rFonts w:ascii="Arial" w:hAnsi="Arial" w:cs="Arial"/>
                <w:color w:val="00B050"/>
                <w:sz w:val="12"/>
                <w:szCs w:val="12"/>
                <w:lang w:val="es-ES"/>
              </w:rPr>
            </w:pPr>
            <w:r w:rsidRPr="00455441">
              <w:rPr>
                <w:rFonts w:ascii="Arial" w:hAnsi="Arial" w:cs="Arial"/>
                <w:color w:val="00B050"/>
                <w:sz w:val="12"/>
                <w:szCs w:val="12"/>
                <w:lang w:val="es-ES"/>
              </w:rPr>
              <w:t xml:space="preserve"> Antes de entrar al salón, la profesora explicará que dentro del salón verán las fotografías de 4 animales realizando diferentes acciones. Para el primer animal deberán responder 2 preguntas: ¿Qué es capaz de hacer? ¿Por qué es capaz de hacerlo</w:t>
            </w:r>
            <w:r w:rsidR="00A44921" w:rsidRPr="00455441">
              <w:rPr>
                <w:rFonts w:ascii="Arial" w:hAnsi="Arial" w:cs="Arial"/>
                <w:color w:val="00B050"/>
                <w:sz w:val="12"/>
                <w:szCs w:val="12"/>
                <w:lang w:val="es-ES"/>
              </w:rPr>
              <w:t>?</w:t>
            </w:r>
            <w:r w:rsidRPr="00455441">
              <w:rPr>
                <w:rFonts w:ascii="Arial" w:hAnsi="Arial" w:cs="Arial"/>
                <w:color w:val="00B050"/>
                <w:sz w:val="12"/>
                <w:szCs w:val="12"/>
                <w:lang w:val="es-ES"/>
              </w:rPr>
              <w:t xml:space="preserve"> Las mismas preguntas serán para cada uno de los otros tres animales. Para poder entrar al salón, deberán reunirse en grupos mixtos de 6; el primer grupo organizado se encargará del primer animal y así sucesivamente; entrarán y se sentarán por grupos, en sillas, al frente de la pantalla. ¿Preguntas, dudas?</w:t>
            </w:r>
          </w:p>
          <w:p w:rsidR="0076745B" w:rsidRPr="00455441" w:rsidRDefault="0076745B" w:rsidP="0076745B">
            <w:pPr>
              <w:rPr>
                <w:rFonts w:ascii="Arial" w:hAnsi="Arial" w:cs="Arial"/>
                <w:color w:val="00B050"/>
                <w:sz w:val="12"/>
                <w:szCs w:val="12"/>
                <w:lang w:val="es-ES"/>
              </w:rPr>
            </w:pPr>
            <w:r w:rsidRPr="00455441">
              <w:rPr>
                <w:rFonts w:ascii="Arial" w:hAnsi="Arial" w:cs="Arial"/>
                <w:color w:val="00B050"/>
                <w:sz w:val="12"/>
                <w:szCs w:val="12"/>
                <w:lang w:val="es-ES"/>
              </w:rPr>
              <w:t xml:space="preserve">La profesora proyectará las fotografías para que los estudiantes identifiquen los animales: ardilla, iguana, ballena y garza. Finalizada la proyección, los estudiantes se sentarán en círculo en el piso al lado de sus sillas para conversar y acordar las respuestas a las dos preguntas. El grupo que termine, regresará a las sillas. Cada grupo tendrá el tiempo y el turno para responder con la siguiente estructura: La </w:t>
            </w:r>
            <w:r w:rsidRPr="00455441">
              <w:rPr>
                <w:rFonts w:ascii="Arial" w:hAnsi="Arial" w:cs="Arial"/>
                <w:color w:val="00B050"/>
                <w:sz w:val="12"/>
                <w:szCs w:val="12"/>
                <w:u w:val="single"/>
                <w:lang w:val="es-ES"/>
              </w:rPr>
              <w:t>ardilla</w:t>
            </w:r>
            <w:r w:rsidRPr="00455441">
              <w:rPr>
                <w:rFonts w:ascii="Arial" w:hAnsi="Arial" w:cs="Arial"/>
                <w:color w:val="00B050"/>
                <w:sz w:val="12"/>
                <w:szCs w:val="12"/>
                <w:lang w:val="es-ES"/>
              </w:rPr>
              <w:t xml:space="preserve"> es capaz de ___ porque___. </w:t>
            </w:r>
          </w:p>
          <w:p w:rsidR="00A44921" w:rsidRPr="00455441" w:rsidRDefault="00A44921" w:rsidP="0076745B">
            <w:pPr>
              <w:rPr>
                <w:rFonts w:ascii="Arial" w:hAnsi="Arial" w:cs="Arial"/>
                <w:color w:val="00B050"/>
                <w:sz w:val="12"/>
                <w:szCs w:val="12"/>
                <w:lang w:val="es-ES"/>
              </w:rPr>
            </w:pPr>
          </w:p>
          <w:p w:rsidR="00D66A87" w:rsidRPr="00455441" w:rsidRDefault="00D66A87" w:rsidP="00D66A87">
            <w:pPr>
              <w:pStyle w:val="ListParagraph"/>
              <w:ind w:left="0"/>
              <w:rPr>
                <w:rFonts w:ascii="Arial" w:hAnsi="Arial" w:cs="Arial"/>
                <w:color w:val="00B050"/>
                <w:sz w:val="12"/>
                <w:szCs w:val="12"/>
              </w:rPr>
            </w:pPr>
            <w:r w:rsidRPr="00455441">
              <w:rPr>
                <w:rFonts w:ascii="Arial" w:hAnsi="Arial" w:cs="Arial"/>
                <w:color w:val="00B050"/>
                <w:sz w:val="12"/>
                <w:szCs w:val="12"/>
              </w:rPr>
              <w:t xml:space="preserve">Strategy: </w:t>
            </w:r>
            <w:proofErr w:type="spellStart"/>
            <w:r w:rsidRPr="00455441">
              <w:rPr>
                <w:rFonts w:ascii="Arial" w:hAnsi="Arial" w:cs="Arial"/>
                <w:color w:val="00B050"/>
                <w:sz w:val="12"/>
                <w:szCs w:val="12"/>
              </w:rPr>
              <w:t>Tarea</w:t>
            </w:r>
            <w:proofErr w:type="spellEnd"/>
            <w:r w:rsidRPr="00455441">
              <w:rPr>
                <w:rFonts w:ascii="Arial" w:hAnsi="Arial" w:cs="Arial"/>
                <w:color w:val="00B050"/>
                <w:sz w:val="12"/>
                <w:szCs w:val="12"/>
              </w:rPr>
              <w:t xml:space="preserve"> </w:t>
            </w:r>
            <w:proofErr w:type="spellStart"/>
            <w:r w:rsidRPr="00455441">
              <w:rPr>
                <w:rFonts w:ascii="Arial" w:hAnsi="Arial" w:cs="Arial"/>
                <w:color w:val="00B050"/>
                <w:sz w:val="12"/>
                <w:szCs w:val="12"/>
              </w:rPr>
              <w:t>abierta</w:t>
            </w:r>
            <w:proofErr w:type="spellEnd"/>
            <w:r w:rsidRPr="00455441">
              <w:rPr>
                <w:rFonts w:ascii="Arial" w:hAnsi="Arial" w:cs="Arial"/>
                <w:color w:val="00B050"/>
                <w:sz w:val="12"/>
                <w:szCs w:val="12"/>
              </w:rPr>
              <w:t xml:space="preserve">                   Tools: </w:t>
            </w:r>
            <w:proofErr w:type="spellStart"/>
            <w:r w:rsidRPr="00455441">
              <w:rPr>
                <w:rFonts w:ascii="Arial" w:hAnsi="Arial" w:cs="Arial"/>
                <w:color w:val="00B050"/>
                <w:sz w:val="12"/>
                <w:szCs w:val="12"/>
              </w:rPr>
              <w:t>Anecdotario</w:t>
            </w:r>
            <w:proofErr w:type="spellEnd"/>
          </w:p>
          <w:p w:rsidR="0076745B" w:rsidRPr="00455441" w:rsidRDefault="0076745B" w:rsidP="00047A55">
            <w:pPr>
              <w:rPr>
                <w:rFonts w:ascii="Arial" w:hAnsi="Arial" w:cs="Arial"/>
                <w:color w:val="00B050"/>
                <w:sz w:val="14"/>
                <w:szCs w:val="14"/>
              </w:rPr>
            </w:pPr>
          </w:p>
          <w:p w:rsidR="00047A55" w:rsidRPr="00455441" w:rsidRDefault="00047A55" w:rsidP="00047A55">
            <w:pPr>
              <w:rPr>
                <w:rFonts w:ascii="Arial" w:hAnsi="Arial" w:cs="Arial"/>
                <w:b/>
                <w:color w:val="00B050"/>
                <w:sz w:val="14"/>
                <w:szCs w:val="14"/>
              </w:rPr>
            </w:pPr>
            <w:r w:rsidRPr="00455441">
              <w:rPr>
                <w:rFonts w:ascii="Arial" w:hAnsi="Arial" w:cs="Arial"/>
                <w:b/>
                <w:color w:val="00B050"/>
                <w:sz w:val="14"/>
                <w:szCs w:val="14"/>
              </w:rPr>
              <w:t>Previous Knowledge – L2</w:t>
            </w:r>
          </w:p>
          <w:p w:rsidR="00047A55" w:rsidRPr="00455441" w:rsidRDefault="00047A55" w:rsidP="00047A55">
            <w:pPr>
              <w:rPr>
                <w:rFonts w:ascii="Arial" w:hAnsi="Arial" w:cs="Arial"/>
                <w:color w:val="00B050"/>
                <w:sz w:val="14"/>
                <w:szCs w:val="14"/>
              </w:rPr>
            </w:pPr>
            <w:r w:rsidRPr="00455441">
              <w:rPr>
                <w:rFonts w:ascii="Arial" w:hAnsi="Arial" w:cs="Arial"/>
                <w:color w:val="00B050"/>
                <w:sz w:val="14"/>
                <w:szCs w:val="14"/>
              </w:rPr>
              <w:t xml:space="preserve">Children will make different groups </w:t>
            </w:r>
            <w:r w:rsidR="005120C0" w:rsidRPr="00455441">
              <w:rPr>
                <w:rFonts w:ascii="Arial" w:hAnsi="Arial" w:cs="Arial"/>
                <w:color w:val="00B050"/>
                <w:sz w:val="14"/>
                <w:szCs w:val="14"/>
              </w:rPr>
              <w:t xml:space="preserve">around a given animal picture </w:t>
            </w:r>
            <w:r w:rsidRPr="00455441">
              <w:rPr>
                <w:rFonts w:ascii="Arial" w:hAnsi="Arial" w:cs="Arial"/>
                <w:color w:val="00B050"/>
                <w:sz w:val="14"/>
                <w:szCs w:val="14"/>
              </w:rPr>
              <w:t xml:space="preserve">and they will be </w:t>
            </w:r>
            <w:r w:rsidR="00521FDE" w:rsidRPr="00455441">
              <w:rPr>
                <w:rFonts w:ascii="Arial" w:hAnsi="Arial" w:cs="Arial"/>
                <w:color w:val="00B050"/>
                <w:sz w:val="14"/>
                <w:szCs w:val="14"/>
              </w:rPr>
              <w:t>questioned about wha</w:t>
            </w:r>
            <w:r w:rsidR="00B1368B" w:rsidRPr="00455441">
              <w:rPr>
                <w:rFonts w:ascii="Arial" w:hAnsi="Arial" w:cs="Arial"/>
                <w:color w:val="00B050"/>
                <w:sz w:val="14"/>
                <w:szCs w:val="14"/>
              </w:rPr>
              <w:t xml:space="preserve">t living things need to survive and preserve the species. </w:t>
            </w:r>
            <w:r w:rsidR="005120C0" w:rsidRPr="00455441">
              <w:rPr>
                <w:rFonts w:ascii="Arial" w:hAnsi="Arial" w:cs="Arial"/>
                <w:color w:val="00B050"/>
                <w:sz w:val="14"/>
                <w:szCs w:val="14"/>
              </w:rPr>
              <w:t>They will “write their ideas in a bubble map. After</w:t>
            </w:r>
            <w:r w:rsidRPr="00455441">
              <w:rPr>
                <w:rFonts w:ascii="Arial" w:hAnsi="Arial" w:cs="Arial"/>
                <w:color w:val="00B050"/>
                <w:sz w:val="14"/>
                <w:szCs w:val="14"/>
              </w:rPr>
              <w:t xml:space="preserve"> than children will share their ideas</w:t>
            </w:r>
            <w:r w:rsidR="00961BCC" w:rsidRPr="00455441">
              <w:rPr>
                <w:rFonts w:ascii="Arial" w:hAnsi="Arial" w:cs="Arial"/>
                <w:color w:val="00B050"/>
                <w:sz w:val="14"/>
                <w:szCs w:val="14"/>
              </w:rPr>
              <w:t xml:space="preserve"> in a whole group</w:t>
            </w:r>
            <w:r w:rsidR="005120C0" w:rsidRPr="00455441">
              <w:rPr>
                <w:rFonts w:ascii="Arial" w:hAnsi="Arial" w:cs="Arial"/>
                <w:color w:val="00B050"/>
                <w:sz w:val="14"/>
                <w:szCs w:val="14"/>
              </w:rPr>
              <w:t xml:space="preserve"> peer sharing</w:t>
            </w:r>
            <w:r w:rsidR="00961BCC" w:rsidRPr="00455441">
              <w:rPr>
                <w:rFonts w:ascii="Arial" w:hAnsi="Arial" w:cs="Arial"/>
                <w:color w:val="00B050"/>
                <w:sz w:val="14"/>
                <w:szCs w:val="14"/>
              </w:rPr>
              <w:t>.</w:t>
            </w:r>
          </w:p>
          <w:p w:rsidR="00E12CE7" w:rsidRPr="00455441" w:rsidRDefault="00E12CE7" w:rsidP="00E12CE7">
            <w:pPr>
              <w:pStyle w:val="Caption"/>
              <w:rPr>
                <w:rFonts w:cs="Arial"/>
                <w:b w:val="0"/>
                <w:color w:val="00B050"/>
                <w:sz w:val="14"/>
                <w:szCs w:val="14"/>
              </w:rPr>
            </w:pPr>
            <w:r w:rsidRPr="00455441">
              <w:rPr>
                <w:rFonts w:cs="Arial"/>
                <w:color w:val="00B050"/>
                <w:sz w:val="14"/>
                <w:szCs w:val="14"/>
              </w:rPr>
              <w:t xml:space="preserve">Strategy- </w:t>
            </w:r>
            <w:r w:rsidR="005120C0" w:rsidRPr="00455441">
              <w:rPr>
                <w:rFonts w:cs="Arial"/>
                <w:b w:val="0"/>
                <w:color w:val="00B050"/>
                <w:sz w:val="14"/>
                <w:szCs w:val="14"/>
              </w:rPr>
              <w:t>Open ended task</w:t>
            </w:r>
            <w:r w:rsidRPr="00455441">
              <w:rPr>
                <w:rFonts w:cs="Arial"/>
                <w:color w:val="00B050"/>
                <w:sz w:val="14"/>
                <w:szCs w:val="14"/>
              </w:rPr>
              <w:t xml:space="preserve">             Tool- </w:t>
            </w:r>
            <w:r w:rsidR="005120C0" w:rsidRPr="00455441">
              <w:rPr>
                <w:rFonts w:cs="Arial"/>
                <w:b w:val="0"/>
                <w:color w:val="00B050"/>
                <w:sz w:val="14"/>
                <w:szCs w:val="14"/>
              </w:rPr>
              <w:t>Bubble map</w:t>
            </w:r>
          </w:p>
          <w:bookmarkEnd w:id="1"/>
          <w:p w:rsidR="00E12CE7" w:rsidRPr="00B74A2B" w:rsidRDefault="00E12CE7" w:rsidP="00E12CE7">
            <w:pPr>
              <w:rPr>
                <w:rFonts w:ascii="Arial" w:hAnsi="Arial" w:cs="Arial"/>
                <w:b/>
                <w:sz w:val="14"/>
                <w:szCs w:val="14"/>
                <w:lang w:val="es-CO"/>
              </w:rPr>
            </w:pPr>
            <w:proofErr w:type="spellStart"/>
            <w:r w:rsidRPr="00B74A2B">
              <w:rPr>
                <w:rFonts w:ascii="Arial" w:hAnsi="Arial" w:cs="Arial"/>
                <w:b/>
                <w:sz w:val="14"/>
                <w:szCs w:val="14"/>
                <w:lang w:val="es-CO"/>
              </w:rPr>
              <w:t>Research</w:t>
            </w:r>
            <w:proofErr w:type="spellEnd"/>
          </w:p>
          <w:p w:rsidR="00E12CE7" w:rsidRPr="00B74A2B" w:rsidRDefault="00E12CE7" w:rsidP="00E12CE7">
            <w:pPr>
              <w:rPr>
                <w:rFonts w:ascii="Arial" w:hAnsi="Arial" w:cs="Arial"/>
                <w:sz w:val="14"/>
                <w:szCs w:val="14"/>
                <w:lang w:val="es-CO"/>
              </w:rPr>
            </w:pPr>
            <w:proofErr w:type="spellStart"/>
            <w:r w:rsidRPr="00B74A2B">
              <w:rPr>
                <w:rFonts w:ascii="Arial" w:hAnsi="Arial" w:cs="Arial"/>
                <w:sz w:val="14"/>
                <w:szCs w:val="14"/>
                <w:lang w:val="es-CO"/>
              </w:rPr>
              <w:t>Observation</w:t>
            </w:r>
            <w:proofErr w:type="spellEnd"/>
            <w:r w:rsidRPr="00B74A2B">
              <w:rPr>
                <w:rFonts w:ascii="Arial" w:hAnsi="Arial" w:cs="Arial"/>
                <w:sz w:val="14"/>
                <w:szCs w:val="14"/>
                <w:lang w:val="es-CO"/>
              </w:rPr>
              <w:t xml:space="preserve"> (Visual </w:t>
            </w:r>
            <w:proofErr w:type="spellStart"/>
            <w:r w:rsidRPr="00B74A2B">
              <w:rPr>
                <w:rFonts w:ascii="Arial" w:hAnsi="Arial" w:cs="Arial"/>
                <w:sz w:val="14"/>
                <w:szCs w:val="14"/>
                <w:lang w:val="es-CO"/>
              </w:rPr>
              <w:t>Arts</w:t>
            </w:r>
            <w:proofErr w:type="spellEnd"/>
            <w:r w:rsidRPr="00B74A2B">
              <w:rPr>
                <w:rFonts w:ascii="Arial" w:hAnsi="Arial" w:cs="Arial"/>
                <w:sz w:val="14"/>
                <w:szCs w:val="14"/>
                <w:lang w:val="es-CO"/>
              </w:rPr>
              <w:t>)</w:t>
            </w:r>
          </w:p>
          <w:p w:rsidR="00E12CE7" w:rsidRPr="00B74A2B" w:rsidRDefault="00E12CE7" w:rsidP="00E12CE7">
            <w:pPr>
              <w:rPr>
                <w:rFonts w:ascii="Arial" w:hAnsi="Arial" w:cs="Arial"/>
                <w:sz w:val="14"/>
                <w:szCs w:val="14"/>
                <w:lang w:val="es-CO"/>
              </w:rPr>
            </w:pPr>
            <w:r w:rsidRPr="00B74A2B">
              <w:rPr>
                <w:rFonts w:ascii="Arial" w:hAnsi="Arial" w:cs="Arial"/>
                <w:noProof/>
                <w:sz w:val="14"/>
                <w:szCs w:val="14"/>
                <w:lang w:val="es-CO"/>
              </w:rPr>
              <w:t xml:space="preserve">Se les presentará a los niños una obra de arte de animales. Posteriormente, los niños harán una representación gráfico-pictórica de lo observado.  </w:t>
            </w:r>
          </w:p>
          <w:p w:rsidR="00E12CE7" w:rsidRPr="00B74A2B" w:rsidRDefault="00E12CE7" w:rsidP="00E12CE7">
            <w:pPr>
              <w:rPr>
                <w:rFonts w:ascii="Arial" w:hAnsi="Arial" w:cs="Arial"/>
                <w:sz w:val="14"/>
                <w:szCs w:val="14"/>
              </w:rPr>
            </w:pPr>
            <w:r w:rsidRPr="00B74A2B">
              <w:rPr>
                <w:rFonts w:ascii="Arial" w:hAnsi="Arial" w:cs="Arial"/>
                <w:b/>
                <w:sz w:val="14"/>
                <w:szCs w:val="14"/>
              </w:rPr>
              <w:t>Strategy –</w:t>
            </w:r>
            <w:r w:rsidRPr="00B74A2B">
              <w:rPr>
                <w:rFonts w:ascii="Arial" w:hAnsi="Arial" w:cs="Arial"/>
                <w:sz w:val="14"/>
                <w:szCs w:val="14"/>
              </w:rPr>
              <w:t xml:space="preserve"> Observation          </w:t>
            </w:r>
            <w:r w:rsidRPr="00B74A2B">
              <w:rPr>
                <w:rFonts w:ascii="Arial" w:hAnsi="Arial" w:cs="Arial"/>
                <w:b/>
                <w:sz w:val="14"/>
                <w:szCs w:val="14"/>
              </w:rPr>
              <w:t xml:space="preserve">  Tool –</w:t>
            </w:r>
            <w:r w:rsidRPr="00B74A2B">
              <w:rPr>
                <w:rFonts w:ascii="Arial" w:hAnsi="Arial" w:cs="Arial"/>
                <w:sz w:val="14"/>
                <w:szCs w:val="14"/>
              </w:rPr>
              <w:t>Checklist</w:t>
            </w:r>
          </w:p>
          <w:p w:rsidR="00B94B19" w:rsidRPr="00B74A2B" w:rsidRDefault="0077282C" w:rsidP="00903B9C">
            <w:pPr>
              <w:tabs>
                <w:tab w:val="num" w:pos="450"/>
              </w:tabs>
              <w:rPr>
                <w:rFonts w:ascii="Arial" w:hAnsi="Arial" w:cs="Arial"/>
                <w:sz w:val="14"/>
                <w:szCs w:val="14"/>
              </w:rPr>
            </w:pPr>
            <w:r w:rsidRPr="00B74A2B">
              <w:rPr>
                <w:rFonts w:ascii="Arial" w:hAnsi="Arial" w:cs="Arial"/>
                <w:b/>
                <w:sz w:val="14"/>
                <w:szCs w:val="14"/>
              </w:rPr>
              <w:t xml:space="preserve">Skills- </w:t>
            </w:r>
          </w:p>
          <w:p w:rsidR="00E12CE7" w:rsidRPr="00C01B8A" w:rsidRDefault="00E033F0" w:rsidP="00E12CE7">
            <w:pPr>
              <w:rPr>
                <w:rFonts w:ascii="Arial" w:hAnsi="Arial" w:cs="Arial"/>
                <w:sz w:val="14"/>
                <w:szCs w:val="14"/>
              </w:rPr>
            </w:pPr>
            <w:r w:rsidRPr="00C01B8A">
              <w:rPr>
                <w:rFonts w:ascii="Arial" w:hAnsi="Arial" w:cs="Arial"/>
                <w:b/>
                <w:sz w:val="14"/>
                <w:szCs w:val="14"/>
              </w:rPr>
              <w:t>What are the possible ways of assessing student learning in the context of the lines of inquiry? What evidence will we look for?</w:t>
            </w:r>
            <w:r w:rsidR="00E12CE7" w:rsidRPr="00C01B8A">
              <w:rPr>
                <w:rFonts w:ascii="Arial" w:hAnsi="Arial" w:cs="Arial"/>
                <w:sz w:val="14"/>
                <w:szCs w:val="14"/>
              </w:rPr>
              <w:t xml:space="preserve"> </w:t>
            </w:r>
          </w:p>
          <w:p w:rsidR="00661883" w:rsidRPr="00C01B8A" w:rsidRDefault="00661883" w:rsidP="00661883">
            <w:pPr>
              <w:pStyle w:val="NoSpacing"/>
              <w:rPr>
                <w:rFonts w:ascii="Arial" w:hAnsi="Arial" w:cs="Arial"/>
                <w:b/>
                <w:sz w:val="14"/>
                <w:szCs w:val="14"/>
              </w:rPr>
            </w:pPr>
          </w:p>
          <w:p w:rsidR="00661883" w:rsidRPr="00E7200E" w:rsidRDefault="00E12CE7" w:rsidP="00661883">
            <w:pPr>
              <w:pStyle w:val="NoSpacing"/>
              <w:rPr>
                <w:rFonts w:ascii="Arial" w:hAnsi="Arial" w:cs="Arial"/>
                <w:noProof/>
                <w:color w:val="000000"/>
                <w:sz w:val="14"/>
                <w:szCs w:val="14"/>
              </w:rPr>
            </w:pPr>
            <w:r w:rsidRPr="00E7200E">
              <w:rPr>
                <w:rFonts w:ascii="Arial" w:hAnsi="Arial" w:cs="Arial"/>
                <w:b/>
                <w:color w:val="000000"/>
                <w:sz w:val="14"/>
                <w:szCs w:val="14"/>
              </w:rPr>
              <w:t>Line of inquiry</w:t>
            </w:r>
            <w:r w:rsidRPr="00E7200E">
              <w:rPr>
                <w:rFonts w:ascii="Arial" w:hAnsi="Arial" w:cs="Arial"/>
                <w:color w:val="000000"/>
                <w:sz w:val="14"/>
                <w:szCs w:val="14"/>
              </w:rPr>
              <w:t>:</w:t>
            </w:r>
            <w:r w:rsidR="003C2679" w:rsidRPr="00E7200E">
              <w:rPr>
                <w:rFonts w:ascii="Arial" w:hAnsi="Arial" w:cs="Arial"/>
                <w:color w:val="000000"/>
                <w:sz w:val="14"/>
                <w:szCs w:val="14"/>
              </w:rPr>
              <w:t xml:space="preserve"> </w:t>
            </w:r>
            <w:r w:rsidR="00F7164C" w:rsidRPr="00E7200E">
              <w:rPr>
                <w:rFonts w:ascii="Arial" w:hAnsi="Arial" w:cs="Arial"/>
                <w:noProof/>
                <w:color w:val="000000"/>
                <w:sz w:val="14"/>
                <w:szCs w:val="14"/>
                <w:u w:val="single"/>
              </w:rPr>
              <w:t>Different</w:t>
            </w:r>
            <w:r w:rsidR="00B74A2B">
              <w:rPr>
                <w:rFonts w:ascii="Arial" w:hAnsi="Arial" w:cs="Arial"/>
                <w:noProof/>
                <w:color w:val="000000"/>
                <w:sz w:val="14"/>
                <w:szCs w:val="14"/>
                <w:u w:val="single"/>
              </w:rPr>
              <w:t xml:space="preserve"> </w:t>
            </w:r>
            <w:r w:rsidR="00F7164C" w:rsidRPr="00E7200E">
              <w:rPr>
                <w:rFonts w:ascii="Arial" w:hAnsi="Arial" w:cs="Arial"/>
                <w:noProof/>
                <w:color w:val="000000"/>
                <w:sz w:val="14"/>
                <w:szCs w:val="14"/>
                <w:u w:val="single"/>
              </w:rPr>
              <w:t xml:space="preserve"> kinds of adaptations living things have and how they help them adjust to their enviroment.</w:t>
            </w:r>
          </w:p>
          <w:p w:rsidR="00E12CE7" w:rsidRPr="00E7200E" w:rsidRDefault="00E12CE7" w:rsidP="00E12CE7">
            <w:pPr>
              <w:pStyle w:val="Caption"/>
              <w:rPr>
                <w:rFonts w:cs="Arial"/>
                <w:b w:val="0"/>
                <w:color w:val="000000"/>
                <w:sz w:val="14"/>
                <w:szCs w:val="14"/>
              </w:rPr>
            </w:pPr>
            <w:r w:rsidRPr="00E7200E">
              <w:rPr>
                <w:rFonts w:cs="Arial"/>
                <w:b w:val="0"/>
                <w:color w:val="000000"/>
                <w:sz w:val="14"/>
                <w:szCs w:val="14"/>
              </w:rPr>
              <w:t xml:space="preserve">Children will choose </w:t>
            </w:r>
            <w:r w:rsidR="004A59ED" w:rsidRPr="00E7200E">
              <w:rPr>
                <w:rFonts w:cs="Arial"/>
                <w:b w:val="0"/>
                <w:color w:val="000000"/>
                <w:sz w:val="14"/>
                <w:szCs w:val="14"/>
              </w:rPr>
              <w:t>a</w:t>
            </w:r>
            <w:r w:rsidRPr="00E7200E">
              <w:rPr>
                <w:rFonts w:cs="Arial"/>
                <w:b w:val="0"/>
                <w:color w:val="000000"/>
                <w:sz w:val="14"/>
                <w:szCs w:val="14"/>
              </w:rPr>
              <w:t xml:space="preserve"> living</w:t>
            </w:r>
            <w:r w:rsidR="004A59ED" w:rsidRPr="00E7200E">
              <w:rPr>
                <w:rFonts w:cs="Arial"/>
                <w:b w:val="0"/>
                <w:color w:val="000000"/>
                <w:sz w:val="14"/>
                <w:szCs w:val="14"/>
              </w:rPr>
              <w:t xml:space="preserve"> thing</w:t>
            </w:r>
            <w:r w:rsidR="00607F67" w:rsidRPr="00E7200E">
              <w:rPr>
                <w:rFonts w:cs="Arial"/>
                <w:b w:val="0"/>
                <w:color w:val="000000"/>
                <w:sz w:val="14"/>
                <w:szCs w:val="14"/>
              </w:rPr>
              <w:t>,</w:t>
            </w:r>
            <w:r w:rsidRPr="00E7200E">
              <w:rPr>
                <w:rFonts w:cs="Arial"/>
                <w:b w:val="0"/>
                <w:color w:val="000000"/>
                <w:sz w:val="14"/>
                <w:szCs w:val="14"/>
              </w:rPr>
              <w:t xml:space="preserve"> </w:t>
            </w:r>
            <w:r w:rsidR="004A59ED" w:rsidRPr="00E7200E">
              <w:rPr>
                <w:rFonts w:cs="Arial"/>
                <w:b w:val="0"/>
                <w:color w:val="000000"/>
                <w:sz w:val="14"/>
                <w:szCs w:val="14"/>
              </w:rPr>
              <w:t>write</w:t>
            </w:r>
            <w:r w:rsidRPr="00E7200E">
              <w:rPr>
                <w:rFonts w:cs="Arial"/>
                <w:b w:val="0"/>
                <w:color w:val="000000"/>
                <w:sz w:val="14"/>
                <w:szCs w:val="14"/>
              </w:rPr>
              <w:t xml:space="preserve"> all </w:t>
            </w:r>
            <w:r w:rsidR="00F7164C" w:rsidRPr="00E7200E">
              <w:rPr>
                <w:rFonts w:cs="Arial"/>
                <w:b w:val="0"/>
                <w:color w:val="000000"/>
                <w:sz w:val="14"/>
                <w:szCs w:val="14"/>
              </w:rPr>
              <w:t>its</w:t>
            </w:r>
            <w:r w:rsidR="00607F67" w:rsidRPr="00E7200E">
              <w:rPr>
                <w:rFonts w:cs="Arial"/>
                <w:b w:val="0"/>
                <w:color w:val="000000"/>
                <w:sz w:val="14"/>
                <w:szCs w:val="14"/>
              </w:rPr>
              <w:t xml:space="preserve"> adaptations</w:t>
            </w:r>
            <w:r w:rsidR="00F7164C" w:rsidRPr="00E7200E">
              <w:rPr>
                <w:rFonts w:cs="Arial"/>
                <w:b w:val="0"/>
                <w:color w:val="000000"/>
                <w:sz w:val="14"/>
                <w:szCs w:val="14"/>
              </w:rPr>
              <w:t xml:space="preserve"> </w:t>
            </w:r>
            <w:r w:rsidR="00607F67" w:rsidRPr="00E7200E">
              <w:rPr>
                <w:rFonts w:cs="Arial"/>
                <w:b w:val="0"/>
                <w:color w:val="000000"/>
                <w:sz w:val="14"/>
                <w:szCs w:val="14"/>
              </w:rPr>
              <w:t xml:space="preserve"> and </w:t>
            </w:r>
            <w:r w:rsidR="00F7164C" w:rsidRPr="00E7200E">
              <w:rPr>
                <w:rFonts w:cs="Arial"/>
                <w:b w:val="0"/>
                <w:color w:val="000000"/>
                <w:sz w:val="14"/>
                <w:szCs w:val="14"/>
              </w:rPr>
              <w:t xml:space="preserve">match </w:t>
            </w:r>
            <w:r w:rsidR="00607F67" w:rsidRPr="00E7200E">
              <w:rPr>
                <w:rFonts w:cs="Arial"/>
                <w:b w:val="0"/>
                <w:color w:val="000000"/>
                <w:sz w:val="14"/>
                <w:szCs w:val="14"/>
              </w:rPr>
              <w:t xml:space="preserve">them </w:t>
            </w:r>
            <w:r w:rsidR="00F7164C" w:rsidRPr="00E7200E">
              <w:rPr>
                <w:rFonts w:cs="Arial"/>
                <w:b w:val="0"/>
                <w:color w:val="000000"/>
                <w:sz w:val="14"/>
                <w:szCs w:val="14"/>
              </w:rPr>
              <w:t xml:space="preserve">with their corresponding adjustment </w:t>
            </w:r>
          </w:p>
          <w:p w:rsidR="00E12CE7" w:rsidRPr="00E7200E" w:rsidRDefault="00E12CE7" w:rsidP="00E12CE7">
            <w:pPr>
              <w:pStyle w:val="Caption"/>
              <w:rPr>
                <w:rFonts w:cs="Arial"/>
                <w:b w:val="0"/>
                <w:color w:val="000000"/>
                <w:sz w:val="14"/>
                <w:szCs w:val="14"/>
              </w:rPr>
            </w:pPr>
            <w:r w:rsidRPr="00E7200E">
              <w:rPr>
                <w:rFonts w:cs="Arial"/>
                <w:color w:val="000000"/>
                <w:sz w:val="14"/>
                <w:szCs w:val="14"/>
              </w:rPr>
              <w:t xml:space="preserve">Strategy: </w:t>
            </w:r>
            <w:r w:rsidRPr="00E7200E">
              <w:rPr>
                <w:rFonts w:cs="Arial"/>
                <w:b w:val="0"/>
                <w:color w:val="000000"/>
                <w:sz w:val="14"/>
                <w:szCs w:val="14"/>
              </w:rPr>
              <w:t xml:space="preserve">Selected response               </w:t>
            </w:r>
            <w:r w:rsidRPr="00E7200E">
              <w:rPr>
                <w:rFonts w:cs="Arial"/>
                <w:color w:val="000000"/>
                <w:sz w:val="14"/>
                <w:szCs w:val="14"/>
              </w:rPr>
              <w:t>Tool</w:t>
            </w:r>
            <w:r w:rsidRPr="00E7200E">
              <w:rPr>
                <w:rFonts w:cs="Arial"/>
                <w:b w:val="0"/>
                <w:color w:val="000000"/>
                <w:sz w:val="14"/>
                <w:szCs w:val="14"/>
              </w:rPr>
              <w:t>: Checklist</w:t>
            </w:r>
          </w:p>
          <w:p w:rsidR="00661883" w:rsidRPr="00E7200E" w:rsidRDefault="00661883" w:rsidP="00661883">
            <w:pPr>
              <w:rPr>
                <w:rFonts w:ascii="Arial" w:hAnsi="Arial" w:cs="Arial"/>
                <w:color w:val="000000"/>
                <w:sz w:val="14"/>
                <w:szCs w:val="14"/>
              </w:rPr>
            </w:pPr>
          </w:p>
          <w:p w:rsidR="00F7164C" w:rsidRPr="00E7200E" w:rsidRDefault="00661883" w:rsidP="00961BCC">
            <w:pPr>
              <w:pStyle w:val="ListParagraph"/>
              <w:ind w:left="0"/>
              <w:rPr>
                <w:rFonts w:ascii="Arial" w:hAnsi="Arial" w:cs="Arial"/>
                <w:color w:val="000000"/>
                <w:sz w:val="14"/>
                <w:szCs w:val="14"/>
                <w:lang w:val="en-GB"/>
              </w:rPr>
            </w:pPr>
            <w:r w:rsidRPr="00E7200E">
              <w:rPr>
                <w:rFonts w:ascii="Arial" w:hAnsi="Arial" w:cs="Arial"/>
                <w:b/>
                <w:color w:val="000000"/>
                <w:sz w:val="14"/>
                <w:szCs w:val="14"/>
              </w:rPr>
              <w:t xml:space="preserve">Line of inquiry : </w:t>
            </w:r>
            <w:r w:rsidR="00DE4B5E" w:rsidRPr="00E7200E">
              <w:rPr>
                <w:rFonts w:ascii="Arial" w:hAnsi="Arial" w:cs="Arial"/>
                <w:noProof/>
                <w:color w:val="000000"/>
                <w:sz w:val="16"/>
                <w:szCs w:val="16"/>
                <w:u w:val="single"/>
              </w:rPr>
              <w:t>What living things need to preserve their species</w:t>
            </w:r>
          </w:p>
          <w:p w:rsidR="00961BCC" w:rsidRPr="00E7200E" w:rsidRDefault="004A59ED" w:rsidP="00961BCC">
            <w:pPr>
              <w:pStyle w:val="ListParagraph"/>
              <w:ind w:left="0"/>
              <w:rPr>
                <w:rFonts w:ascii="Arial" w:hAnsi="Arial" w:cs="Arial"/>
                <w:color w:val="000000"/>
                <w:sz w:val="14"/>
                <w:szCs w:val="14"/>
              </w:rPr>
            </w:pPr>
            <w:r w:rsidRPr="00E7200E">
              <w:rPr>
                <w:rFonts w:ascii="Arial" w:hAnsi="Arial" w:cs="Arial"/>
                <w:color w:val="000000"/>
                <w:sz w:val="14"/>
                <w:szCs w:val="14"/>
                <w:lang w:val="en-GB"/>
              </w:rPr>
              <w:t>C</w:t>
            </w:r>
            <w:r w:rsidR="00D87EC6" w:rsidRPr="00E7200E">
              <w:rPr>
                <w:rFonts w:ascii="Arial" w:hAnsi="Arial" w:cs="Arial"/>
                <w:color w:val="000000"/>
                <w:sz w:val="14"/>
                <w:szCs w:val="14"/>
                <w:lang w:val="en-GB"/>
              </w:rPr>
              <w:t xml:space="preserve">hildren will </w:t>
            </w:r>
            <w:r w:rsidR="00D8510E" w:rsidRPr="00E7200E">
              <w:rPr>
                <w:rFonts w:ascii="Arial" w:hAnsi="Arial" w:cs="Arial"/>
                <w:color w:val="000000"/>
                <w:sz w:val="14"/>
                <w:szCs w:val="14"/>
                <w:lang w:val="en-GB"/>
              </w:rPr>
              <w:t xml:space="preserve">select on a work sheet </w:t>
            </w:r>
            <w:r w:rsidR="00BA692F" w:rsidRPr="00E7200E">
              <w:rPr>
                <w:rFonts w:ascii="Arial" w:hAnsi="Arial" w:cs="Arial"/>
                <w:color w:val="000000"/>
                <w:sz w:val="14"/>
                <w:szCs w:val="14"/>
                <w:lang w:val="en-GB"/>
              </w:rPr>
              <w:t xml:space="preserve">living things </w:t>
            </w:r>
            <w:r w:rsidR="00DE4B5E" w:rsidRPr="00E7200E">
              <w:rPr>
                <w:rFonts w:ascii="Arial" w:hAnsi="Arial" w:cs="Arial"/>
                <w:color w:val="000000"/>
                <w:sz w:val="14"/>
                <w:szCs w:val="14"/>
                <w:lang w:val="en-GB"/>
              </w:rPr>
              <w:t>needs</w:t>
            </w:r>
          </w:p>
          <w:p w:rsidR="00961BCC" w:rsidRPr="00E7200E" w:rsidRDefault="00961BCC" w:rsidP="00661883">
            <w:pPr>
              <w:pStyle w:val="NoSpacing"/>
              <w:rPr>
                <w:rFonts w:ascii="Arial" w:hAnsi="Arial" w:cs="Arial"/>
                <w:noProof/>
                <w:color w:val="000000"/>
                <w:sz w:val="14"/>
                <w:szCs w:val="14"/>
              </w:rPr>
            </w:pPr>
          </w:p>
          <w:p w:rsidR="00661883" w:rsidRPr="00E7200E" w:rsidRDefault="00661883" w:rsidP="00661883">
            <w:pPr>
              <w:pStyle w:val="Body"/>
              <w:spacing w:after="0"/>
              <w:rPr>
                <w:color w:val="000000"/>
                <w:sz w:val="14"/>
                <w:szCs w:val="14"/>
              </w:rPr>
            </w:pPr>
            <w:r w:rsidRPr="00E7200E">
              <w:rPr>
                <w:b/>
                <w:color w:val="000000"/>
                <w:sz w:val="14"/>
                <w:szCs w:val="14"/>
              </w:rPr>
              <w:t>Strategy:</w:t>
            </w:r>
            <w:r w:rsidRPr="00E7200E">
              <w:rPr>
                <w:color w:val="000000"/>
                <w:sz w:val="14"/>
                <w:szCs w:val="14"/>
              </w:rPr>
              <w:t xml:space="preserve">  </w:t>
            </w:r>
            <w:r w:rsidR="00961BCC" w:rsidRPr="00E7200E">
              <w:rPr>
                <w:color w:val="000000"/>
                <w:sz w:val="14"/>
                <w:szCs w:val="14"/>
              </w:rPr>
              <w:t>O</w:t>
            </w:r>
            <w:r w:rsidR="004A59ED" w:rsidRPr="00E7200E">
              <w:rPr>
                <w:color w:val="000000"/>
                <w:sz w:val="14"/>
                <w:szCs w:val="14"/>
              </w:rPr>
              <w:t>pen-ended task</w:t>
            </w:r>
            <w:r w:rsidRPr="00E7200E">
              <w:rPr>
                <w:color w:val="000000"/>
                <w:sz w:val="14"/>
                <w:szCs w:val="14"/>
              </w:rPr>
              <w:t xml:space="preserve">                                           </w:t>
            </w:r>
            <w:r w:rsidRPr="00E7200E">
              <w:rPr>
                <w:b/>
                <w:color w:val="000000"/>
                <w:sz w:val="14"/>
                <w:szCs w:val="14"/>
              </w:rPr>
              <w:t>Tool :</w:t>
            </w:r>
            <w:r w:rsidR="00961BCC" w:rsidRPr="00E7200E">
              <w:rPr>
                <w:b/>
                <w:color w:val="000000"/>
                <w:sz w:val="14"/>
                <w:szCs w:val="14"/>
              </w:rPr>
              <w:t xml:space="preserve"> </w:t>
            </w:r>
            <w:r w:rsidR="004A59ED" w:rsidRPr="00E7200E">
              <w:rPr>
                <w:color w:val="000000"/>
                <w:sz w:val="14"/>
                <w:szCs w:val="14"/>
              </w:rPr>
              <w:t>Checklist</w:t>
            </w:r>
          </w:p>
          <w:p w:rsidR="00961BCC" w:rsidRPr="00E7200E" w:rsidRDefault="00961BCC" w:rsidP="00E12CE7">
            <w:pPr>
              <w:pStyle w:val="Body"/>
              <w:spacing w:after="0"/>
              <w:rPr>
                <w:color w:val="000000"/>
                <w:sz w:val="14"/>
                <w:szCs w:val="14"/>
              </w:rPr>
            </w:pPr>
          </w:p>
          <w:p w:rsidR="00D87EC6" w:rsidRPr="00E7200E" w:rsidRDefault="00B835D4" w:rsidP="00D87EC6">
            <w:pPr>
              <w:rPr>
                <w:rFonts w:ascii="Arial" w:hAnsi="Arial" w:cs="Arial"/>
                <w:color w:val="000000"/>
                <w:sz w:val="14"/>
                <w:szCs w:val="14"/>
                <w:u w:val="single"/>
              </w:rPr>
            </w:pPr>
            <w:r w:rsidRPr="00E7200E">
              <w:rPr>
                <w:rFonts w:ascii="Arial" w:hAnsi="Arial" w:cs="Arial"/>
                <w:b/>
                <w:color w:val="000000"/>
                <w:sz w:val="14"/>
                <w:szCs w:val="14"/>
              </w:rPr>
              <w:t>Line of inquiry</w:t>
            </w:r>
            <w:r w:rsidR="003C2679" w:rsidRPr="00E7200E">
              <w:rPr>
                <w:rFonts w:ascii="Arial" w:hAnsi="Arial" w:cs="Arial"/>
                <w:b/>
                <w:color w:val="000000"/>
                <w:sz w:val="14"/>
                <w:szCs w:val="14"/>
                <w:u w:val="single"/>
              </w:rPr>
              <w:t xml:space="preserve">: </w:t>
            </w:r>
            <w:r w:rsidR="007B42E4" w:rsidRPr="00E7200E">
              <w:rPr>
                <w:rFonts w:ascii="Arial" w:hAnsi="Arial" w:cs="Arial"/>
                <w:color w:val="000000"/>
                <w:sz w:val="16"/>
                <w:szCs w:val="16"/>
                <w:u w:val="single"/>
              </w:rPr>
              <w:t>W</w:t>
            </w:r>
            <w:r w:rsidR="00BA692F" w:rsidRPr="00E7200E">
              <w:rPr>
                <w:rFonts w:ascii="Arial" w:hAnsi="Arial" w:cs="Arial"/>
                <w:color w:val="000000"/>
                <w:sz w:val="16"/>
                <w:szCs w:val="16"/>
                <w:u w:val="single"/>
              </w:rPr>
              <w:t>hat strategies living things apply  in order to survive</w:t>
            </w:r>
          </w:p>
          <w:p w:rsidR="00D87EC6" w:rsidRPr="00E7200E" w:rsidRDefault="00D87EC6" w:rsidP="00D87EC6">
            <w:pPr>
              <w:rPr>
                <w:rFonts w:ascii="Arial" w:hAnsi="Arial" w:cs="Arial"/>
                <w:color w:val="000000"/>
                <w:sz w:val="14"/>
                <w:szCs w:val="14"/>
              </w:rPr>
            </w:pPr>
            <w:r w:rsidRPr="00E7200E">
              <w:rPr>
                <w:rFonts w:ascii="Arial" w:hAnsi="Arial" w:cs="Arial"/>
                <w:color w:val="000000"/>
                <w:sz w:val="14"/>
                <w:szCs w:val="14"/>
              </w:rPr>
              <w:t>Children will</w:t>
            </w:r>
            <w:r w:rsidR="004A59ED" w:rsidRPr="00E7200E">
              <w:rPr>
                <w:rFonts w:ascii="Arial" w:hAnsi="Arial" w:cs="Arial"/>
                <w:color w:val="000000"/>
                <w:sz w:val="14"/>
                <w:szCs w:val="14"/>
              </w:rPr>
              <w:t xml:space="preserve"> </w:t>
            </w:r>
            <w:r w:rsidR="00BA692F" w:rsidRPr="00E7200E">
              <w:rPr>
                <w:rFonts w:ascii="Arial" w:hAnsi="Arial" w:cs="Arial"/>
                <w:color w:val="000000"/>
                <w:sz w:val="14"/>
                <w:szCs w:val="14"/>
              </w:rPr>
              <w:t>be asked for three living thing strategies survival and how their applied them</w:t>
            </w:r>
            <w:r w:rsidR="004A59ED" w:rsidRPr="00E7200E">
              <w:rPr>
                <w:rFonts w:ascii="Arial" w:hAnsi="Arial" w:cs="Arial"/>
                <w:color w:val="000000"/>
                <w:sz w:val="14"/>
                <w:szCs w:val="14"/>
              </w:rPr>
              <w:t xml:space="preserve">. </w:t>
            </w:r>
          </w:p>
          <w:p w:rsidR="00661883" w:rsidRPr="00E7200E" w:rsidRDefault="00661883" w:rsidP="00661883">
            <w:pPr>
              <w:pStyle w:val="NoSpacing"/>
              <w:ind w:left="720"/>
              <w:rPr>
                <w:rFonts w:ascii="Arial" w:hAnsi="Arial" w:cs="Arial"/>
                <w:noProof/>
                <w:color w:val="000000"/>
                <w:sz w:val="14"/>
                <w:szCs w:val="14"/>
              </w:rPr>
            </w:pPr>
          </w:p>
          <w:p w:rsidR="00FC450E" w:rsidRPr="00E7200E" w:rsidRDefault="00B835D4" w:rsidP="00FC450E">
            <w:pPr>
              <w:pStyle w:val="Body"/>
              <w:tabs>
                <w:tab w:val="clear" w:pos="1814"/>
              </w:tabs>
              <w:spacing w:after="0"/>
              <w:rPr>
                <w:color w:val="000000"/>
                <w:sz w:val="14"/>
                <w:szCs w:val="14"/>
              </w:rPr>
            </w:pPr>
            <w:r w:rsidRPr="00E7200E">
              <w:rPr>
                <w:b/>
                <w:color w:val="000000"/>
                <w:sz w:val="14"/>
                <w:szCs w:val="14"/>
              </w:rPr>
              <w:t>Strategy:</w:t>
            </w:r>
            <w:r w:rsidRPr="00E7200E">
              <w:rPr>
                <w:color w:val="000000"/>
                <w:sz w:val="14"/>
                <w:szCs w:val="14"/>
              </w:rPr>
              <w:t xml:space="preserve">  </w:t>
            </w:r>
            <w:r w:rsidR="00FC450E" w:rsidRPr="00E7200E">
              <w:rPr>
                <w:color w:val="000000"/>
                <w:sz w:val="14"/>
                <w:szCs w:val="14"/>
              </w:rPr>
              <w:t xml:space="preserve">Open-ended            </w:t>
            </w:r>
            <w:r w:rsidRPr="00E7200E">
              <w:rPr>
                <w:color w:val="000000"/>
                <w:sz w:val="14"/>
                <w:szCs w:val="14"/>
              </w:rPr>
              <w:t xml:space="preserve">                 </w:t>
            </w:r>
            <w:r w:rsidRPr="00E7200E">
              <w:rPr>
                <w:b/>
                <w:color w:val="000000"/>
                <w:sz w:val="14"/>
                <w:szCs w:val="14"/>
              </w:rPr>
              <w:t>Tool</w:t>
            </w:r>
            <w:r w:rsidR="00FC450E" w:rsidRPr="00E7200E">
              <w:rPr>
                <w:b/>
                <w:color w:val="000000"/>
                <w:sz w:val="14"/>
                <w:szCs w:val="14"/>
              </w:rPr>
              <w:t xml:space="preserve">: </w:t>
            </w:r>
            <w:r w:rsidR="00FC450E" w:rsidRPr="00E7200E">
              <w:rPr>
                <w:color w:val="000000"/>
                <w:sz w:val="14"/>
                <w:szCs w:val="14"/>
              </w:rPr>
              <w:t>Anecdotal record</w:t>
            </w:r>
          </w:p>
          <w:p w:rsidR="00B835D4" w:rsidRPr="00E7200E" w:rsidRDefault="00B835D4" w:rsidP="00B835D4">
            <w:pPr>
              <w:pStyle w:val="Body"/>
              <w:spacing w:after="0"/>
              <w:rPr>
                <w:b/>
                <w:color w:val="000000"/>
                <w:sz w:val="18"/>
                <w:szCs w:val="18"/>
              </w:rPr>
            </w:pPr>
          </w:p>
          <w:p w:rsidR="00521FDE" w:rsidRDefault="00521FDE" w:rsidP="00521FDE">
            <w:pPr>
              <w:pStyle w:val="NoSpacing"/>
              <w:numPr>
                <w:ilvl w:val="0"/>
                <w:numId w:val="36"/>
              </w:numPr>
              <w:rPr>
                <w:rFonts w:ascii="Calibri" w:hAnsi="Calibri"/>
                <w:noProof/>
                <w:color w:val="00B050"/>
                <w:sz w:val="16"/>
                <w:szCs w:val="20"/>
              </w:rPr>
            </w:pPr>
            <w:r>
              <w:rPr>
                <w:rFonts w:ascii="Calibri" w:hAnsi="Calibri"/>
                <w:noProof/>
                <w:color w:val="00B050"/>
                <w:sz w:val="16"/>
                <w:szCs w:val="20"/>
              </w:rPr>
              <w:t xml:space="preserve">An inquiry into </w:t>
            </w:r>
            <w:ins w:id="2" w:author="Portatil CCB" w:date="2011-12-14T09:35:00Z">
              <w:r>
                <w:rPr>
                  <w:rFonts w:ascii="Calibri" w:hAnsi="Calibri"/>
                  <w:noProof/>
                  <w:color w:val="00B050"/>
                  <w:sz w:val="16"/>
                  <w:szCs w:val="20"/>
                </w:rPr>
                <w:t xml:space="preserve">different kinds of adaptations living things have and </w:t>
              </w:r>
            </w:ins>
            <w:r>
              <w:rPr>
                <w:rFonts w:ascii="Calibri" w:hAnsi="Calibri"/>
                <w:noProof/>
                <w:color w:val="00B050"/>
                <w:sz w:val="16"/>
                <w:szCs w:val="20"/>
              </w:rPr>
              <w:t xml:space="preserve">how </w:t>
            </w:r>
            <w:ins w:id="3" w:author="Portatil CCB" w:date="2011-12-14T09:41:00Z">
              <w:r>
                <w:rPr>
                  <w:rFonts w:ascii="Calibri" w:hAnsi="Calibri"/>
                  <w:noProof/>
                  <w:color w:val="00B050"/>
                  <w:sz w:val="16"/>
                  <w:szCs w:val="20"/>
                </w:rPr>
                <w:t xml:space="preserve">they help them adjust to their enviroment. </w:t>
              </w:r>
            </w:ins>
            <w:del w:id="4" w:author="Portatil CCB" w:date="2011-12-14T09:35:00Z">
              <w:r>
                <w:rPr>
                  <w:rFonts w:ascii="Calibri" w:hAnsi="Calibri"/>
                  <w:noProof/>
                  <w:color w:val="00B050"/>
                  <w:sz w:val="16"/>
                  <w:szCs w:val="20"/>
                </w:rPr>
                <w:delText>living things find different kinds of adaptations</w:delText>
              </w:r>
            </w:del>
            <w:del w:id="5" w:author="Portatil CCB" w:date="2011-12-14T09:42:00Z">
              <w:r>
                <w:rPr>
                  <w:rFonts w:ascii="Calibri" w:hAnsi="Calibri"/>
                  <w:noProof/>
                  <w:color w:val="00B050"/>
                  <w:sz w:val="16"/>
                  <w:szCs w:val="20"/>
                </w:rPr>
                <w:delText xml:space="preserve"> to survive</w:delText>
              </w:r>
            </w:del>
            <w:r>
              <w:rPr>
                <w:rFonts w:ascii="Calibri" w:hAnsi="Calibri"/>
                <w:noProof/>
                <w:color w:val="00B050"/>
                <w:sz w:val="16"/>
                <w:szCs w:val="20"/>
              </w:rPr>
              <w:t xml:space="preserve">. </w:t>
            </w:r>
            <w:ins w:id="6" w:author="Portatil CCB" w:date="2011-12-14T09:44:00Z">
              <w:r>
                <w:rPr>
                  <w:rFonts w:ascii="Calibri" w:hAnsi="Calibri"/>
                  <w:noProof/>
                  <w:color w:val="00B050"/>
                  <w:sz w:val="16"/>
                  <w:szCs w:val="20"/>
                </w:rPr>
                <w:t>(FORM, FUNCTION, CONNECTION)</w:t>
              </w:r>
            </w:ins>
          </w:p>
          <w:p w:rsidR="00521FDE" w:rsidRDefault="00521FDE" w:rsidP="00521FDE">
            <w:pPr>
              <w:pStyle w:val="NoSpacing"/>
              <w:rPr>
                <w:rFonts w:ascii="Calibri" w:hAnsi="Calibri"/>
                <w:noProof/>
                <w:sz w:val="20"/>
                <w:szCs w:val="20"/>
              </w:rPr>
            </w:pPr>
          </w:p>
          <w:p w:rsidR="00521FDE" w:rsidRDefault="00521FDE" w:rsidP="00521FDE">
            <w:pPr>
              <w:pStyle w:val="NoSpacing"/>
              <w:numPr>
                <w:ilvl w:val="0"/>
                <w:numId w:val="36"/>
              </w:numPr>
              <w:rPr>
                <w:ins w:id="7" w:author="Sidey" w:date="2012-01-29T10:55:00Z"/>
                <w:rFonts w:ascii="Arial" w:hAnsi="Arial" w:cs="Arial"/>
                <w:color w:val="00B050"/>
                <w:sz w:val="16"/>
                <w:szCs w:val="16"/>
                <w:lang w:val="en-GB"/>
              </w:rPr>
            </w:pPr>
            <w:ins w:id="8" w:author="Sidey" w:date="2012-01-29T10:55:00Z">
              <w:r>
                <w:rPr>
                  <w:rFonts w:ascii="Arial" w:hAnsi="Arial" w:cs="Arial"/>
                  <w:noProof/>
                  <w:color w:val="00B050"/>
                  <w:sz w:val="16"/>
                  <w:szCs w:val="16"/>
                </w:rPr>
                <w:t>An inquiry into what living things need to preserve their species</w:t>
              </w:r>
            </w:ins>
            <w:ins w:id="9" w:author="Sidey" w:date="2012-01-29T10:56:00Z">
              <w:r>
                <w:rPr>
                  <w:rFonts w:ascii="Arial" w:hAnsi="Arial" w:cs="Arial"/>
                  <w:noProof/>
                  <w:color w:val="00B050"/>
                  <w:sz w:val="16"/>
                  <w:szCs w:val="16"/>
                </w:rPr>
                <w:t xml:space="preserve"> (</w:t>
              </w:r>
            </w:ins>
            <w:ins w:id="10" w:author="Sidey" w:date="2012-01-29T10:57:00Z">
              <w:r>
                <w:rPr>
                  <w:rFonts w:ascii="Calibri" w:hAnsi="Calibri"/>
                  <w:noProof/>
                  <w:color w:val="00B050"/>
                  <w:sz w:val="20"/>
                  <w:szCs w:val="20"/>
                </w:rPr>
                <w:t>FORM</w:t>
              </w:r>
            </w:ins>
            <w:ins w:id="11" w:author="Sidey" w:date="2012-01-29T10:56:00Z">
              <w:r>
                <w:rPr>
                  <w:rFonts w:ascii="Arial" w:hAnsi="Arial" w:cs="Arial"/>
                  <w:noProof/>
                  <w:color w:val="00B050"/>
                  <w:sz w:val="16"/>
                  <w:szCs w:val="16"/>
                </w:rPr>
                <w:t>)</w:t>
              </w:r>
            </w:ins>
          </w:p>
          <w:p w:rsidR="00521FDE" w:rsidRDefault="00521FDE" w:rsidP="00521FDE">
            <w:pPr>
              <w:pStyle w:val="ListParagraph"/>
              <w:rPr>
                <w:ins w:id="12" w:author="Sidey" w:date="2012-01-29T10:55:00Z"/>
                <w:rFonts w:ascii="Arial" w:hAnsi="Arial" w:cs="Arial"/>
                <w:color w:val="000000"/>
                <w:sz w:val="16"/>
                <w:szCs w:val="16"/>
              </w:rPr>
            </w:pPr>
          </w:p>
          <w:p w:rsidR="00521FDE" w:rsidRDefault="00521FDE" w:rsidP="00521FDE">
            <w:pPr>
              <w:pStyle w:val="NoSpacing"/>
              <w:numPr>
                <w:ilvl w:val="0"/>
                <w:numId w:val="36"/>
              </w:numPr>
              <w:rPr>
                <w:ins w:id="13" w:author="Sidey" w:date="2012-01-29T10:55:00Z"/>
                <w:rFonts w:ascii="Arial" w:hAnsi="Arial" w:cs="Arial"/>
                <w:color w:val="00B050"/>
                <w:sz w:val="16"/>
                <w:szCs w:val="16"/>
              </w:rPr>
            </w:pPr>
            <w:ins w:id="14" w:author="Sidey" w:date="2012-01-29T10:55:00Z">
              <w:r>
                <w:rPr>
                  <w:rFonts w:ascii="Arial" w:hAnsi="Arial" w:cs="Arial"/>
                  <w:color w:val="00B050"/>
                  <w:sz w:val="16"/>
                  <w:szCs w:val="16"/>
                </w:rPr>
                <w:t>An inquiry into what strategies living things apply  in order to survive</w:t>
              </w:r>
            </w:ins>
            <w:ins w:id="15" w:author="Sidey" w:date="2012-01-29T10:57:00Z">
              <w:r>
                <w:rPr>
                  <w:rFonts w:ascii="Arial" w:hAnsi="Arial" w:cs="Arial"/>
                  <w:color w:val="00B050"/>
                  <w:sz w:val="16"/>
                  <w:szCs w:val="16"/>
                </w:rPr>
                <w:t xml:space="preserve"> (</w:t>
              </w:r>
              <w:r>
                <w:rPr>
                  <w:rFonts w:ascii="Calibri" w:hAnsi="Calibri" w:cs="Arial"/>
                  <w:noProof/>
                  <w:color w:val="00B050"/>
                  <w:sz w:val="18"/>
                  <w:szCs w:val="18"/>
                  <w:rPrChange w:id="16" w:author="Sidey" w:date="2012-01-29T10:57:00Z">
                    <w:rPr>
                      <w:rFonts w:ascii="Calibri" w:hAnsi="Calibri" w:cs="Arial"/>
                      <w:b/>
                      <w:noProof/>
                      <w:sz w:val="18"/>
                      <w:szCs w:val="18"/>
                    </w:rPr>
                  </w:rPrChange>
                </w:rPr>
                <w:t>CAUSATION)</w:t>
              </w:r>
            </w:ins>
          </w:p>
          <w:p w:rsidR="004A59ED" w:rsidRPr="00F7164C" w:rsidRDefault="004A59ED" w:rsidP="00E12CE7">
            <w:pPr>
              <w:rPr>
                <w:rFonts w:ascii="Arial" w:hAnsi="Arial" w:cs="Arial"/>
                <w:smallCaps/>
                <w:color w:val="FF0000"/>
                <w:sz w:val="18"/>
                <w:szCs w:val="18"/>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Caption"/>
              <w:rPr>
                <w:rFonts w:cs="Arial"/>
                <w:sz w:val="12"/>
                <w:szCs w:val="12"/>
                <w:lang w:val="en-GB"/>
              </w:rPr>
            </w:pPr>
          </w:p>
          <w:p w:rsidR="00B94B19" w:rsidRPr="00AE49B0" w:rsidRDefault="00B94B19" w:rsidP="00E12CE7">
            <w:pPr>
              <w:rPr>
                <w:rFonts w:ascii="Arial" w:hAnsi="Arial" w:cs="Arial"/>
                <w:sz w:val="12"/>
                <w:szCs w:val="12"/>
              </w:rPr>
            </w:pPr>
          </w:p>
        </w:tc>
        <w:tc>
          <w:tcPr>
            <w:tcW w:w="7596" w:type="dxa"/>
            <w:vMerge w:val="restart"/>
            <w:tcBorders>
              <w:left w:val="single" w:sz="24" w:space="0" w:color="auto"/>
            </w:tcBorders>
          </w:tcPr>
          <w:p w:rsidR="00B94B19" w:rsidRPr="00D2537F" w:rsidRDefault="00E033F0" w:rsidP="00B94B19">
            <w:pPr>
              <w:rPr>
                <w:rFonts w:ascii="Arial" w:hAnsi="Arial" w:cs="Arial"/>
                <w:b/>
                <w:sz w:val="10"/>
                <w:szCs w:val="10"/>
              </w:rPr>
            </w:pPr>
            <w:r w:rsidRPr="00D2537F">
              <w:rPr>
                <w:rFonts w:ascii="Arial" w:hAnsi="Arial" w:cs="Arial"/>
                <w:b/>
                <w:sz w:val="10"/>
                <w:szCs w:val="10"/>
              </w:rPr>
              <w:t>What are the learning experiences suggested by the teacher and/or students to encourage the students to engage with the inquiries and address the driving questions?</w:t>
            </w:r>
          </w:p>
          <w:p w:rsidR="006D37AD" w:rsidRPr="00486583" w:rsidRDefault="006D37AD" w:rsidP="006D37AD">
            <w:pPr>
              <w:rPr>
                <w:rFonts w:ascii="Arial" w:hAnsi="Arial" w:cs="Arial"/>
                <w:b/>
                <w:color w:val="000000" w:themeColor="text1"/>
                <w:sz w:val="10"/>
                <w:szCs w:val="10"/>
              </w:rPr>
            </w:pPr>
            <w:r w:rsidRPr="00486583">
              <w:rPr>
                <w:rFonts w:ascii="Arial" w:hAnsi="Arial" w:cs="Arial"/>
                <w:b/>
                <w:color w:val="000000" w:themeColor="text1"/>
                <w:sz w:val="10"/>
                <w:szCs w:val="10"/>
              </w:rPr>
              <w:t>Media: Printed, audiovisual, internet</w:t>
            </w:r>
          </w:p>
          <w:p w:rsidR="00052EFE" w:rsidRPr="00486583" w:rsidRDefault="00052EFE" w:rsidP="00052EFE">
            <w:pPr>
              <w:spacing w:line="276" w:lineRule="auto"/>
              <w:rPr>
                <w:rFonts w:ascii="Arial" w:hAnsi="Arial" w:cs="Arial"/>
                <w:color w:val="000000" w:themeColor="text1"/>
                <w:sz w:val="10"/>
                <w:szCs w:val="10"/>
              </w:rPr>
            </w:pPr>
            <w:r w:rsidRPr="00486583">
              <w:rPr>
                <w:rFonts w:ascii="Arial" w:hAnsi="Arial" w:cs="Arial"/>
                <w:b/>
                <w:color w:val="000000" w:themeColor="text1"/>
                <w:sz w:val="10"/>
                <w:szCs w:val="10"/>
                <w:u w:val="single"/>
              </w:rPr>
              <w:t>Research on a Topic</w:t>
            </w:r>
          </w:p>
          <w:p w:rsidR="00052EFE" w:rsidRPr="00486583" w:rsidRDefault="00052EFE" w:rsidP="00052EFE">
            <w:pPr>
              <w:spacing w:line="276" w:lineRule="auto"/>
              <w:rPr>
                <w:rFonts w:ascii="Arial" w:hAnsi="Arial" w:cs="Arial"/>
                <w:color w:val="000000" w:themeColor="text1"/>
                <w:sz w:val="10"/>
                <w:szCs w:val="10"/>
              </w:rPr>
            </w:pPr>
            <w:r w:rsidRPr="00486583">
              <w:rPr>
                <w:rFonts w:ascii="Arial" w:hAnsi="Arial" w:cs="Arial"/>
                <w:b/>
                <w:color w:val="000000" w:themeColor="text1"/>
                <w:sz w:val="10"/>
                <w:szCs w:val="10"/>
              </w:rPr>
              <w:t>Inquiry at the library:</w:t>
            </w:r>
            <w:r w:rsidRPr="00486583">
              <w:rPr>
                <w:rFonts w:ascii="Arial" w:hAnsi="Arial" w:cs="Arial"/>
                <w:color w:val="000000" w:themeColor="text1"/>
                <w:sz w:val="10"/>
                <w:szCs w:val="10"/>
              </w:rPr>
              <w:t xml:space="preserve"> The children will search books individually about different adaptations. They will draw and register their findings in a bubble map. Then, in small groups they will share what they have registered.</w:t>
            </w:r>
          </w:p>
          <w:p w:rsidR="00052EFE" w:rsidRPr="00486583" w:rsidRDefault="00052EFE" w:rsidP="00052EFE">
            <w:pPr>
              <w:spacing w:line="276" w:lineRule="auto"/>
              <w:rPr>
                <w:rFonts w:ascii="Arial" w:hAnsi="Arial" w:cs="Arial"/>
                <w:color w:val="000000" w:themeColor="text1"/>
                <w:sz w:val="10"/>
                <w:szCs w:val="10"/>
              </w:rPr>
            </w:pPr>
            <w:r w:rsidRPr="00486583">
              <w:rPr>
                <w:rFonts w:ascii="Arial" w:hAnsi="Arial" w:cs="Arial"/>
                <w:b/>
                <w:color w:val="000000" w:themeColor="text1"/>
                <w:sz w:val="10"/>
                <w:szCs w:val="10"/>
              </w:rPr>
              <w:t>Inquiry at the ICT:</w:t>
            </w:r>
            <w:r w:rsidRPr="00486583">
              <w:rPr>
                <w:rFonts w:ascii="Arial" w:hAnsi="Arial" w:cs="Arial"/>
                <w:color w:val="000000" w:themeColor="text1"/>
                <w:sz w:val="10"/>
                <w:szCs w:val="10"/>
              </w:rPr>
              <w:t xml:space="preserve"> Children will search information than allow them to answer their questions related to what they want to learn, afterwards in small groups they will discuss and register in their notebooks what they have found. </w:t>
            </w:r>
          </w:p>
          <w:p w:rsidR="00FA26A4" w:rsidRPr="00486583" w:rsidRDefault="00FA26A4" w:rsidP="00052EFE">
            <w:pPr>
              <w:spacing w:line="276" w:lineRule="auto"/>
              <w:rPr>
                <w:rFonts w:ascii="Arial" w:hAnsi="Arial" w:cs="Arial"/>
                <w:color w:val="000000" w:themeColor="text1"/>
                <w:sz w:val="10"/>
                <w:szCs w:val="10"/>
              </w:rPr>
            </w:pPr>
            <w:r w:rsidRPr="00486583">
              <w:rPr>
                <w:rFonts w:ascii="Arial" w:hAnsi="Arial" w:cs="Arial"/>
                <w:color w:val="000000" w:themeColor="text1"/>
                <w:sz w:val="10"/>
                <w:szCs w:val="10"/>
              </w:rPr>
              <w:t xml:space="preserve">Children will have the opportunity to organize data </w:t>
            </w:r>
            <w:r w:rsidR="00E40EE9" w:rsidRPr="00486583">
              <w:rPr>
                <w:rFonts w:ascii="Arial" w:hAnsi="Arial" w:cs="Arial"/>
                <w:color w:val="000000" w:themeColor="text1"/>
                <w:sz w:val="10"/>
                <w:szCs w:val="10"/>
              </w:rPr>
              <w:t>in bar</w:t>
            </w:r>
            <w:r w:rsidRPr="00486583">
              <w:rPr>
                <w:rFonts w:ascii="Arial" w:hAnsi="Arial" w:cs="Arial"/>
                <w:color w:val="000000" w:themeColor="text1"/>
                <w:sz w:val="10"/>
                <w:szCs w:val="10"/>
              </w:rPr>
              <w:t xml:space="preserve"> graphs including important facts </w:t>
            </w:r>
            <w:r w:rsidR="00E40EE9" w:rsidRPr="00486583">
              <w:rPr>
                <w:rFonts w:ascii="Arial" w:hAnsi="Arial" w:cs="Arial"/>
                <w:color w:val="000000" w:themeColor="text1"/>
                <w:sz w:val="10"/>
                <w:szCs w:val="10"/>
              </w:rPr>
              <w:t>about the chosen living thing (animal/ plant</w:t>
            </w:r>
            <w:r w:rsidRPr="00486583">
              <w:rPr>
                <w:rFonts w:ascii="Arial" w:hAnsi="Arial" w:cs="Arial"/>
                <w:color w:val="000000" w:themeColor="text1"/>
                <w:sz w:val="10"/>
                <w:szCs w:val="10"/>
              </w:rPr>
              <w:t xml:space="preserve"> and </w:t>
            </w:r>
            <w:r w:rsidR="00E40EE9" w:rsidRPr="00486583">
              <w:rPr>
                <w:rFonts w:ascii="Arial" w:hAnsi="Arial" w:cs="Arial"/>
                <w:color w:val="000000" w:themeColor="text1"/>
                <w:sz w:val="10"/>
                <w:szCs w:val="10"/>
              </w:rPr>
              <w:t xml:space="preserve">the </w:t>
            </w:r>
            <w:r w:rsidRPr="00486583">
              <w:rPr>
                <w:rFonts w:ascii="Arial" w:hAnsi="Arial" w:cs="Arial"/>
                <w:color w:val="000000" w:themeColor="text1"/>
                <w:sz w:val="10"/>
                <w:szCs w:val="10"/>
              </w:rPr>
              <w:t>different kinds of habitats around school, sharing the information and comparing in a plenary practicing the prope</w:t>
            </w:r>
            <w:r w:rsidR="00E40EE9" w:rsidRPr="00486583">
              <w:rPr>
                <w:rFonts w:ascii="Arial" w:hAnsi="Arial" w:cs="Arial"/>
                <w:color w:val="000000" w:themeColor="text1"/>
                <w:sz w:val="10"/>
                <w:szCs w:val="10"/>
              </w:rPr>
              <w:t>r vocabulary for M</w:t>
            </w:r>
            <w:r w:rsidRPr="00486583">
              <w:rPr>
                <w:rFonts w:ascii="Arial" w:hAnsi="Arial" w:cs="Arial"/>
                <w:color w:val="000000" w:themeColor="text1"/>
                <w:sz w:val="10"/>
                <w:szCs w:val="10"/>
              </w:rPr>
              <w:t>aths.</w:t>
            </w:r>
          </w:p>
          <w:p w:rsidR="006D37AD" w:rsidRPr="00A71850" w:rsidRDefault="006D37AD" w:rsidP="006D37AD">
            <w:pPr>
              <w:rPr>
                <w:rFonts w:ascii="Arial" w:hAnsi="Arial" w:cs="Arial"/>
                <w:b/>
                <w:sz w:val="10"/>
                <w:szCs w:val="10"/>
              </w:rPr>
            </w:pPr>
            <w:r w:rsidRPr="00A71850">
              <w:rPr>
                <w:rFonts w:ascii="Arial" w:hAnsi="Arial" w:cs="Arial"/>
                <w:b/>
                <w:sz w:val="10"/>
                <w:szCs w:val="10"/>
              </w:rPr>
              <w:t>Interviews: Expert</w:t>
            </w:r>
          </w:p>
          <w:p w:rsidR="00486583" w:rsidRPr="00A71850" w:rsidRDefault="00052EFE" w:rsidP="00486583">
            <w:pPr>
              <w:rPr>
                <w:rFonts w:ascii="Arial" w:hAnsi="Arial" w:cs="Arial"/>
                <w:b/>
                <w:sz w:val="10"/>
                <w:szCs w:val="10"/>
                <w:u w:val="single"/>
              </w:rPr>
            </w:pPr>
            <w:r w:rsidRPr="00A71850">
              <w:rPr>
                <w:rFonts w:ascii="Arial" w:hAnsi="Arial" w:cs="Arial"/>
                <w:b/>
                <w:sz w:val="10"/>
                <w:szCs w:val="10"/>
                <w:u w:val="single"/>
              </w:rPr>
              <w:t>Interactive Presentations by experts</w:t>
            </w:r>
            <w:r w:rsidR="00A71850">
              <w:rPr>
                <w:rFonts w:ascii="Arial" w:hAnsi="Arial" w:cs="Arial"/>
                <w:b/>
                <w:sz w:val="10"/>
                <w:szCs w:val="10"/>
                <w:u w:val="single"/>
              </w:rPr>
              <w:t>:</w:t>
            </w:r>
          </w:p>
          <w:p w:rsidR="00486583" w:rsidRPr="00486583" w:rsidRDefault="00486583" w:rsidP="00486583">
            <w:pPr>
              <w:rPr>
                <w:rFonts w:ascii="Arial" w:hAnsi="Arial" w:cs="Arial"/>
                <w:b/>
                <w:color w:val="FF0000"/>
                <w:sz w:val="16"/>
                <w:szCs w:val="10"/>
                <w:u w:val="single"/>
              </w:rPr>
            </w:pPr>
            <w:r w:rsidRPr="00486583">
              <w:rPr>
                <w:sz w:val="10"/>
                <w:szCs w:val="16"/>
              </w:rPr>
              <w:t xml:space="preserve">Juliana </w:t>
            </w:r>
            <w:proofErr w:type="spellStart"/>
            <w:r w:rsidRPr="00486583">
              <w:rPr>
                <w:sz w:val="10"/>
                <w:szCs w:val="16"/>
              </w:rPr>
              <w:t>Rengifo</w:t>
            </w:r>
            <w:proofErr w:type="spellEnd"/>
            <w:r w:rsidRPr="00486583">
              <w:rPr>
                <w:sz w:val="10"/>
                <w:szCs w:val="16"/>
              </w:rPr>
              <w:t>-Biologist: Children will see a presentation about habitats and adaptations that living things need to survive.</w:t>
            </w:r>
            <w:r>
              <w:t> </w:t>
            </w:r>
          </w:p>
          <w:p w:rsidR="000A7E99" w:rsidRPr="00E40EE9" w:rsidRDefault="006D37AD" w:rsidP="00725F7F">
            <w:pPr>
              <w:pStyle w:val="ListParagraph"/>
              <w:spacing w:line="276" w:lineRule="auto"/>
              <w:ind w:left="0"/>
              <w:rPr>
                <w:rFonts w:ascii="Arial" w:hAnsi="Arial" w:cs="Arial"/>
                <w:b/>
                <w:sz w:val="10"/>
                <w:szCs w:val="10"/>
                <w:u w:val="single"/>
              </w:rPr>
            </w:pPr>
            <w:r w:rsidRPr="00E40EE9">
              <w:rPr>
                <w:rFonts w:ascii="Arial" w:hAnsi="Arial" w:cs="Arial"/>
                <w:b/>
                <w:sz w:val="10"/>
                <w:szCs w:val="10"/>
                <w:u w:val="single"/>
              </w:rPr>
              <w:t>Observation / Experience: Active, hands-on</w:t>
            </w:r>
          </w:p>
          <w:p w:rsidR="00E12CE7" w:rsidRPr="00E40EE9" w:rsidRDefault="00E31F63" w:rsidP="000A7E99">
            <w:pPr>
              <w:spacing w:line="276" w:lineRule="auto"/>
              <w:rPr>
                <w:rFonts w:ascii="Arial" w:hAnsi="Arial" w:cs="Arial"/>
                <w:sz w:val="10"/>
                <w:szCs w:val="10"/>
              </w:rPr>
            </w:pPr>
            <w:r w:rsidRPr="00E40EE9">
              <w:rPr>
                <w:rFonts w:ascii="Arial" w:hAnsi="Arial" w:cs="Arial"/>
                <w:b/>
                <w:sz w:val="10"/>
                <w:szCs w:val="10"/>
              </w:rPr>
              <w:t>-</w:t>
            </w:r>
            <w:r w:rsidR="00E12CE7" w:rsidRPr="00E40EE9">
              <w:rPr>
                <w:rFonts w:ascii="Arial" w:hAnsi="Arial" w:cs="Arial"/>
                <w:b/>
                <w:sz w:val="10"/>
                <w:szCs w:val="10"/>
              </w:rPr>
              <w:t>Heron´s Park</w:t>
            </w:r>
            <w:r w:rsidR="00E12CE7" w:rsidRPr="00E40EE9">
              <w:rPr>
                <w:rFonts w:ascii="Arial" w:hAnsi="Arial" w:cs="Arial"/>
                <w:sz w:val="10"/>
                <w:szCs w:val="10"/>
              </w:rPr>
              <w:t xml:space="preserve">: Children will take advantage of this natural environment to inquire, observe, and register the </w:t>
            </w:r>
            <w:r w:rsidR="003C7E76" w:rsidRPr="00E40EE9">
              <w:rPr>
                <w:rFonts w:ascii="Arial" w:hAnsi="Arial" w:cs="Arial"/>
                <w:sz w:val="10"/>
                <w:szCs w:val="10"/>
              </w:rPr>
              <w:t xml:space="preserve">different adaptations </w:t>
            </w:r>
            <w:r w:rsidR="007B6046" w:rsidRPr="00E40EE9">
              <w:rPr>
                <w:rFonts w:ascii="Arial" w:hAnsi="Arial" w:cs="Arial"/>
                <w:sz w:val="10"/>
                <w:szCs w:val="10"/>
              </w:rPr>
              <w:t>that living</w:t>
            </w:r>
            <w:r w:rsidR="003C7E76" w:rsidRPr="00E40EE9">
              <w:rPr>
                <w:rFonts w:ascii="Arial" w:hAnsi="Arial" w:cs="Arial"/>
                <w:sz w:val="10"/>
                <w:szCs w:val="10"/>
              </w:rPr>
              <w:t xml:space="preserve"> things</w:t>
            </w:r>
            <w:r w:rsidR="00E12CE7" w:rsidRPr="00E40EE9">
              <w:rPr>
                <w:rFonts w:ascii="Arial" w:hAnsi="Arial" w:cs="Arial"/>
                <w:sz w:val="10"/>
                <w:szCs w:val="10"/>
              </w:rPr>
              <w:t xml:space="preserve"> have in order to survive.</w:t>
            </w:r>
            <w:r w:rsidR="005120C0" w:rsidRPr="00E40EE9">
              <w:rPr>
                <w:rFonts w:ascii="Arial" w:hAnsi="Arial" w:cs="Arial"/>
                <w:sz w:val="10"/>
                <w:szCs w:val="10"/>
              </w:rPr>
              <w:t xml:space="preserve"> They will walk  round a trail at the park where we expect they will find different living things adaptations and interactions (plants, insects, birds, among others)</w:t>
            </w:r>
          </w:p>
          <w:p w:rsidR="00E31F63" w:rsidRPr="00E40EE9" w:rsidRDefault="00E31F63" w:rsidP="00E31F63">
            <w:pPr>
              <w:pStyle w:val="NoSpacing"/>
              <w:rPr>
                <w:rFonts w:ascii="Calibri" w:hAnsi="Calibri" w:cs="Calibri"/>
                <w:sz w:val="10"/>
                <w:szCs w:val="10"/>
              </w:rPr>
            </w:pPr>
            <w:r w:rsidRPr="00E40EE9">
              <w:rPr>
                <w:rFonts w:ascii="Arial" w:hAnsi="Arial" w:cs="Arial"/>
                <w:b/>
                <w:sz w:val="10"/>
                <w:szCs w:val="10"/>
              </w:rPr>
              <w:t>-C</w:t>
            </w:r>
            <w:r w:rsidR="00E12CE7" w:rsidRPr="00E40EE9">
              <w:rPr>
                <w:rFonts w:ascii="Arial" w:hAnsi="Arial" w:cs="Arial"/>
                <w:b/>
                <w:sz w:val="10"/>
                <w:szCs w:val="10"/>
              </w:rPr>
              <w:t>ali Z</w:t>
            </w:r>
            <w:r w:rsidRPr="00E40EE9">
              <w:rPr>
                <w:rFonts w:ascii="Arial" w:hAnsi="Arial" w:cs="Arial"/>
                <w:b/>
                <w:sz w:val="10"/>
                <w:szCs w:val="10"/>
              </w:rPr>
              <w:t>OO</w:t>
            </w:r>
            <w:r w:rsidR="00E12CE7" w:rsidRPr="00E40EE9">
              <w:rPr>
                <w:rFonts w:ascii="Arial" w:hAnsi="Arial" w:cs="Arial"/>
                <w:sz w:val="10"/>
                <w:szCs w:val="10"/>
              </w:rPr>
              <w:t>: Children will inquire,</w:t>
            </w:r>
            <w:r w:rsidR="004D0252" w:rsidRPr="00E40EE9">
              <w:rPr>
                <w:rFonts w:ascii="Arial" w:hAnsi="Arial" w:cs="Arial"/>
                <w:sz w:val="10"/>
                <w:szCs w:val="10"/>
              </w:rPr>
              <w:t xml:space="preserve"> observe, and register about </w:t>
            </w:r>
            <w:r w:rsidRPr="00E40EE9">
              <w:rPr>
                <w:rFonts w:ascii="Calibri" w:hAnsi="Calibri"/>
                <w:noProof/>
                <w:sz w:val="10"/>
                <w:szCs w:val="10"/>
              </w:rPr>
              <w:t>the relationship between the survival of one animal and the survival of its species and</w:t>
            </w:r>
            <w:r w:rsidR="00E40EE9" w:rsidRPr="00E40EE9">
              <w:rPr>
                <w:rFonts w:ascii="Calibri" w:hAnsi="Calibri"/>
                <w:noProof/>
                <w:sz w:val="10"/>
                <w:szCs w:val="10"/>
              </w:rPr>
              <w:t xml:space="preserve"> what</w:t>
            </w:r>
            <w:r w:rsidRPr="00E40EE9">
              <w:rPr>
                <w:rFonts w:ascii="Calibri" w:hAnsi="Calibri"/>
                <w:noProof/>
                <w:sz w:val="10"/>
                <w:szCs w:val="10"/>
              </w:rPr>
              <w:t xml:space="preserve"> </w:t>
            </w:r>
            <w:r w:rsidRPr="00E40EE9">
              <w:rPr>
                <w:rFonts w:ascii="Calibri" w:hAnsi="Calibri" w:cs="Calibri"/>
                <w:sz w:val="10"/>
                <w:szCs w:val="10"/>
              </w:rPr>
              <w:t>human beings can do to contribute to the preservation of species.</w:t>
            </w:r>
            <w:r w:rsidR="00B341BC" w:rsidRPr="00E40EE9">
              <w:rPr>
                <w:rFonts w:ascii="Calibri" w:hAnsi="Calibri" w:cs="Calibri"/>
                <w:sz w:val="10"/>
                <w:szCs w:val="10"/>
              </w:rPr>
              <w:t xml:space="preserve"> Children will rotate for different stations </w:t>
            </w:r>
            <w:r w:rsidR="00E40EE9" w:rsidRPr="00E40EE9">
              <w:rPr>
                <w:rFonts w:ascii="Calibri" w:hAnsi="Calibri" w:cs="Calibri"/>
                <w:sz w:val="10"/>
                <w:szCs w:val="10"/>
              </w:rPr>
              <w:t>where</w:t>
            </w:r>
            <w:r w:rsidR="00B341BC" w:rsidRPr="00E40EE9">
              <w:rPr>
                <w:rFonts w:ascii="Calibri" w:hAnsi="Calibri" w:cs="Calibri"/>
                <w:sz w:val="10"/>
                <w:szCs w:val="10"/>
              </w:rPr>
              <w:t xml:space="preserve"> they will find a</w:t>
            </w:r>
            <w:r w:rsidR="00E40EE9" w:rsidRPr="00E40EE9">
              <w:rPr>
                <w:rFonts w:ascii="Calibri" w:hAnsi="Calibri" w:cs="Calibri"/>
                <w:sz w:val="10"/>
                <w:szCs w:val="10"/>
              </w:rPr>
              <w:t>n</w:t>
            </w:r>
            <w:r w:rsidR="00B341BC" w:rsidRPr="00E40EE9">
              <w:rPr>
                <w:rFonts w:ascii="Calibri" w:hAnsi="Calibri" w:cs="Calibri"/>
                <w:sz w:val="10"/>
                <w:szCs w:val="10"/>
              </w:rPr>
              <w:t xml:space="preserve"> expert from the zoo</w:t>
            </w:r>
            <w:r w:rsidR="00E40EE9" w:rsidRPr="00E40EE9">
              <w:rPr>
                <w:rFonts w:ascii="Calibri" w:hAnsi="Calibri" w:cs="Calibri"/>
                <w:sz w:val="10"/>
                <w:szCs w:val="10"/>
              </w:rPr>
              <w:t>. T</w:t>
            </w:r>
            <w:r w:rsidR="00B341BC" w:rsidRPr="00E40EE9">
              <w:rPr>
                <w:rFonts w:ascii="Calibri" w:hAnsi="Calibri" w:cs="Calibri"/>
                <w:sz w:val="10"/>
                <w:szCs w:val="10"/>
              </w:rPr>
              <w:t xml:space="preserve">hey will have the opportunity to </w:t>
            </w:r>
            <w:r w:rsidR="00E40EE9" w:rsidRPr="00E40EE9">
              <w:rPr>
                <w:rFonts w:ascii="Calibri" w:hAnsi="Calibri" w:cs="Calibri"/>
                <w:sz w:val="10"/>
                <w:szCs w:val="10"/>
              </w:rPr>
              <w:t>observe</w:t>
            </w:r>
            <w:r w:rsidR="00B341BC" w:rsidRPr="00E40EE9">
              <w:rPr>
                <w:rFonts w:ascii="Calibri" w:hAnsi="Calibri" w:cs="Calibri"/>
                <w:sz w:val="10"/>
                <w:szCs w:val="10"/>
              </w:rPr>
              <w:t xml:space="preserve"> animal</w:t>
            </w:r>
            <w:r w:rsidR="00E40EE9" w:rsidRPr="00E40EE9">
              <w:rPr>
                <w:rFonts w:ascii="Calibri" w:hAnsi="Calibri" w:cs="Calibri"/>
                <w:sz w:val="10"/>
                <w:szCs w:val="10"/>
              </w:rPr>
              <w:t>s and plants, and</w:t>
            </w:r>
            <w:r w:rsidR="00B341BC" w:rsidRPr="00E40EE9">
              <w:rPr>
                <w:rFonts w:ascii="Calibri" w:hAnsi="Calibri" w:cs="Calibri"/>
                <w:sz w:val="10"/>
                <w:szCs w:val="10"/>
              </w:rPr>
              <w:t xml:space="preserve"> ask all the questions related to this line. They will </w:t>
            </w:r>
            <w:r w:rsidR="00E40EE9" w:rsidRPr="00E40EE9">
              <w:rPr>
                <w:rFonts w:ascii="Calibri" w:hAnsi="Calibri" w:cs="Calibri"/>
                <w:sz w:val="10"/>
                <w:szCs w:val="10"/>
              </w:rPr>
              <w:t>register the data gathered, in their note</w:t>
            </w:r>
            <w:r w:rsidR="00B341BC" w:rsidRPr="00E40EE9">
              <w:rPr>
                <w:rFonts w:ascii="Calibri" w:hAnsi="Calibri" w:cs="Calibri"/>
                <w:sz w:val="10"/>
                <w:szCs w:val="10"/>
              </w:rPr>
              <w:t>books.</w:t>
            </w:r>
          </w:p>
          <w:p w:rsidR="00E31F63" w:rsidRPr="00E40EE9" w:rsidRDefault="00E31F63" w:rsidP="00E31F63">
            <w:pPr>
              <w:pStyle w:val="NoSpacing"/>
              <w:rPr>
                <w:rFonts w:ascii="Arial" w:hAnsi="Arial" w:cs="Arial"/>
                <w:sz w:val="10"/>
                <w:szCs w:val="10"/>
              </w:rPr>
            </w:pPr>
            <w:r w:rsidRPr="00E40EE9">
              <w:rPr>
                <w:rFonts w:ascii="Arial" w:hAnsi="Arial" w:cs="Arial"/>
                <w:sz w:val="10"/>
                <w:szCs w:val="10"/>
              </w:rPr>
              <w:t>-</w:t>
            </w:r>
            <w:proofErr w:type="spellStart"/>
            <w:r w:rsidR="00A71850">
              <w:rPr>
                <w:rFonts w:ascii="Arial" w:hAnsi="Arial" w:cs="Arial"/>
                <w:b/>
                <w:sz w:val="10"/>
                <w:szCs w:val="10"/>
              </w:rPr>
              <w:t>Museo</w:t>
            </w:r>
            <w:proofErr w:type="spellEnd"/>
            <w:r w:rsidR="00A71850">
              <w:rPr>
                <w:rFonts w:ascii="Arial" w:hAnsi="Arial" w:cs="Arial"/>
                <w:b/>
                <w:sz w:val="10"/>
                <w:szCs w:val="10"/>
              </w:rPr>
              <w:t xml:space="preserve"> de </w:t>
            </w:r>
            <w:proofErr w:type="spellStart"/>
            <w:r w:rsidR="00A71850">
              <w:rPr>
                <w:rFonts w:ascii="Arial" w:hAnsi="Arial" w:cs="Arial"/>
                <w:b/>
                <w:sz w:val="10"/>
                <w:szCs w:val="10"/>
              </w:rPr>
              <w:t>Historia</w:t>
            </w:r>
            <w:proofErr w:type="spellEnd"/>
            <w:r w:rsidR="00A71850">
              <w:rPr>
                <w:rFonts w:ascii="Arial" w:hAnsi="Arial" w:cs="Arial"/>
                <w:b/>
                <w:sz w:val="10"/>
                <w:szCs w:val="10"/>
              </w:rPr>
              <w:t xml:space="preserve"> N</w:t>
            </w:r>
            <w:r w:rsidR="00503E1F">
              <w:rPr>
                <w:rFonts w:ascii="Arial" w:hAnsi="Arial" w:cs="Arial"/>
                <w:b/>
                <w:sz w:val="10"/>
                <w:szCs w:val="10"/>
              </w:rPr>
              <w:t>atural</w:t>
            </w:r>
            <w:r w:rsidR="003C7E76" w:rsidRPr="00E40EE9">
              <w:rPr>
                <w:rFonts w:ascii="Arial" w:hAnsi="Arial" w:cs="Arial"/>
                <w:b/>
                <w:sz w:val="10"/>
                <w:szCs w:val="10"/>
              </w:rPr>
              <w:t xml:space="preserve"> </w:t>
            </w:r>
            <w:r w:rsidR="003C7E76" w:rsidRPr="00E40EE9">
              <w:rPr>
                <w:rFonts w:ascii="Arial" w:hAnsi="Arial" w:cs="Arial"/>
                <w:sz w:val="10"/>
                <w:szCs w:val="10"/>
              </w:rPr>
              <w:t xml:space="preserve">Children will inquire, observe, and register about why </w:t>
            </w:r>
            <w:r w:rsidR="005E2FF8" w:rsidRPr="00E40EE9">
              <w:rPr>
                <w:rFonts w:ascii="Arial" w:hAnsi="Arial" w:cs="Arial"/>
                <w:sz w:val="10"/>
                <w:szCs w:val="10"/>
              </w:rPr>
              <w:t xml:space="preserve">some </w:t>
            </w:r>
            <w:r w:rsidR="003C7E76" w:rsidRPr="00E40EE9">
              <w:rPr>
                <w:rFonts w:ascii="Arial" w:hAnsi="Arial" w:cs="Arial"/>
                <w:sz w:val="10"/>
                <w:szCs w:val="10"/>
              </w:rPr>
              <w:t>animals are extinct</w:t>
            </w:r>
            <w:r w:rsidRPr="00E40EE9">
              <w:rPr>
                <w:rFonts w:ascii="Arial" w:hAnsi="Arial" w:cs="Arial"/>
                <w:sz w:val="10"/>
                <w:szCs w:val="10"/>
              </w:rPr>
              <w:t xml:space="preserve"> and </w:t>
            </w:r>
            <w:r w:rsidRPr="00E40EE9">
              <w:rPr>
                <w:rFonts w:ascii="Calibri" w:hAnsi="Calibri"/>
                <w:noProof/>
                <w:sz w:val="10"/>
                <w:szCs w:val="10"/>
              </w:rPr>
              <w:t>the relationship between the survival of one animal and the survival of its species.</w:t>
            </w:r>
          </w:p>
          <w:p w:rsidR="00E12CE7" w:rsidRPr="00D2537F" w:rsidRDefault="00E12CE7" w:rsidP="00E12CE7">
            <w:pPr>
              <w:rPr>
                <w:rFonts w:ascii="Arial" w:hAnsi="Arial" w:cs="Arial"/>
                <w:sz w:val="10"/>
                <w:szCs w:val="10"/>
              </w:rPr>
            </w:pPr>
            <w:r w:rsidRPr="00D2537F">
              <w:rPr>
                <w:rFonts w:ascii="Arial" w:hAnsi="Arial" w:cs="Arial"/>
                <w:b/>
                <w:sz w:val="10"/>
                <w:szCs w:val="10"/>
              </w:rPr>
              <w:t xml:space="preserve">What opportunities will occur for </w:t>
            </w:r>
            <w:proofErr w:type="spellStart"/>
            <w:r w:rsidRPr="00D2537F">
              <w:rPr>
                <w:rFonts w:ascii="Arial" w:hAnsi="Arial" w:cs="Arial"/>
                <w:b/>
                <w:sz w:val="10"/>
                <w:szCs w:val="10"/>
              </w:rPr>
              <w:t>transdisciplinary</w:t>
            </w:r>
            <w:proofErr w:type="spellEnd"/>
            <w:r w:rsidRPr="00D2537F">
              <w:rPr>
                <w:rFonts w:ascii="Arial" w:hAnsi="Arial" w:cs="Arial"/>
                <w:b/>
                <w:sz w:val="10"/>
                <w:szCs w:val="10"/>
              </w:rPr>
              <w:t xml:space="preserve"> skills development and for the development of the attributes of the learner profile?</w:t>
            </w:r>
          </w:p>
          <w:p w:rsidR="00E12CE7" w:rsidRPr="00292386" w:rsidRDefault="00E12CE7" w:rsidP="00E12CE7">
            <w:pPr>
              <w:tabs>
                <w:tab w:val="left" w:pos="324"/>
              </w:tabs>
              <w:rPr>
                <w:rFonts w:ascii="Arial" w:hAnsi="Arial" w:cs="Arial"/>
                <w:b/>
                <w:sz w:val="10"/>
                <w:szCs w:val="10"/>
              </w:rPr>
            </w:pPr>
            <w:proofErr w:type="spellStart"/>
            <w:r w:rsidRPr="00292386">
              <w:rPr>
                <w:rFonts w:ascii="Arial" w:hAnsi="Arial" w:cs="Arial"/>
                <w:b/>
                <w:sz w:val="10"/>
                <w:szCs w:val="10"/>
              </w:rPr>
              <w:t>Transdisciplinary</w:t>
            </w:r>
            <w:proofErr w:type="spellEnd"/>
            <w:r w:rsidRPr="00292386">
              <w:rPr>
                <w:rFonts w:ascii="Arial" w:hAnsi="Arial" w:cs="Arial"/>
                <w:b/>
                <w:sz w:val="10"/>
                <w:szCs w:val="10"/>
              </w:rPr>
              <w:t xml:space="preserve"> Skills:</w:t>
            </w:r>
          </w:p>
          <w:p w:rsidR="00C01B8A" w:rsidRPr="00A71850" w:rsidRDefault="00C01B8A" w:rsidP="00C01B8A">
            <w:pPr>
              <w:rPr>
                <w:rFonts w:ascii="Calibri" w:hAnsi="Calibri" w:cs="Arial"/>
                <w:b/>
                <w:smallCaps/>
                <w:sz w:val="10"/>
                <w:szCs w:val="10"/>
              </w:rPr>
            </w:pPr>
            <w:r w:rsidRPr="00A71850">
              <w:rPr>
                <w:rFonts w:ascii="Calibri" w:hAnsi="Calibri" w:cs="Arial"/>
                <w:b/>
                <w:smallCaps/>
                <w:sz w:val="10"/>
                <w:szCs w:val="10"/>
              </w:rPr>
              <w:t>Thinking Skills</w:t>
            </w:r>
          </w:p>
          <w:p w:rsidR="00C01B8A" w:rsidRPr="00A71850" w:rsidRDefault="00C01B8A" w:rsidP="00C01B8A">
            <w:pPr>
              <w:rPr>
                <w:rFonts w:ascii="Calibri" w:hAnsi="Calibri" w:cs="Arial"/>
                <w:smallCaps/>
                <w:sz w:val="10"/>
                <w:szCs w:val="10"/>
              </w:rPr>
            </w:pPr>
            <w:r w:rsidRPr="00A71850">
              <w:rPr>
                <w:rFonts w:ascii="Calibri" w:hAnsi="Calibri"/>
                <w:noProof/>
                <w:sz w:val="10"/>
                <w:szCs w:val="10"/>
              </w:rPr>
              <w:t>Science- Comprehension. Grasping meaning from material learned.</w:t>
            </w:r>
            <w:r w:rsidR="00A71850" w:rsidRPr="00A71850">
              <w:rPr>
                <w:rFonts w:ascii="Calibri" w:hAnsi="Calibri"/>
                <w:noProof/>
                <w:sz w:val="10"/>
                <w:szCs w:val="10"/>
              </w:rPr>
              <w:t xml:space="preserve"> Children will inquire in video forums and books related to the topic.</w:t>
            </w:r>
          </w:p>
          <w:p w:rsidR="00C01B8A" w:rsidRPr="00E7200E" w:rsidRDefault="00C01B8A" w:rsidP="00C01B8A">
            <w:pPr>
              <w:rPr>
                <w:rFonts w:ascii="Calibri" w:hAnsi="Calibri" w:cs="Arial"/>
                <w:b/>
                <w:smallCaps/>
                <w:color w:val="000000"/>
                <w:sz w:val="10"/>
                <w:szCs w:val="10"/>
              </w:rPr>
            </w:pPr>
            <w:r w:rsidRPr="00E7200E">
              <w:rPr>
                <w:rFonts w:ascii="Calibri" w:hAnsi="Calibri" w:cs="Arial"/>
                <w:b/>
                <w:smallCaps/>
                <w:color w:val="000000"/>
                <w:sz w:val="10"/>
                <w:szCs w:val="10"/>
              </w:rPr>
              <w:t>Social  Skills</w:t>
            </w:r>
          </w:p>
          <w:p w:rsidR="00C01B8A" w:rsidRPr="00B05B73" w:rsidRDefault="00C01B8A" w:rsidP="00C01B8A">
            <w:pPr>
              <w:rPr>
                <w:rFonts w:ascii="Calibri" w:hAnsi="Calibri" w:cs="Arial"/>
                <w:sz w:val="10"/>
                <w:szCs w:val="10"/>
              </w:rPr>
            </w:pPr>
            <w:r w:rsidRPr="00B05B73">
              <w:rPr>
                <w:rFonts w:ascii="Calibri" w:hAnsi="Calibri" w:cs="Arial"/>
                <w:sz w:val="10"/>
                <w:szCs w:val="10"/>
              </w:rPr>
              <w:t>Social studies – Accepting responsibility.  Being willing to assume a share of the responsibility.</w:t>
            </w:r>
            <w:r w:rsidR="00A71850" w:rsidRPr="00B05B73">
              <w:rPr>
                <w:rFonts w:ascii="Calibri" w:hAnsi="Calibri" w:cs="Arial"/>
                <w:sz w:val="10"/>
                <w:szCs w:val="10"/>
              </w:rPr>
              <w:t xml:space="preserve"> The children will have outdoor activities where they will observe and register about living things in the classroom and school surroundings to see how they adapt and how much they have changed their environment in order to survive.</w:t>
            </w:r>
          </w:p>
          <w:p w:rsidR="00B87ABE" w:rsidRPr="00B87ABE" w:rsidRDefault="00C01B8A" w:rsidP="00B87ABE">
            <w:pPr>
              <w:rPr>
                <w:rFonts w:ascii="Arial" w:hAnsi="Arial" w:cs="Arial"/>
                <w:sz w:val="8"/>
                <w:szCs w:val="8"/>
                <w:lang w:val="es-CO"/>
              </w:rPr>
            </w:pPr>
            <w:r w:rsidRPr="00B87ABE">
              <w:rPr>
                <w:rFonts w:ascii="Calibri" w:hAnsi="Calibri" w:cs="Arial"/>
                <w:sz w:val="10"/>
                <w:szCs w:val="10"/>
              </w:rPr>
              <w:t>Afec</w:t>
            </w:r>
            <w:r w:rsidR="00461C46">
              <w:rPr>
                <w:rFonts w:ascii="Calibri" w:hAnsi="Calibri" w:cs="Arial"/>
                <w:sz w:val="10"/>
                <w:szCs w:val="10"/>
              </w:rPr>
              <w:t xml:space="preserve">tividad – Resolving conflicts- </w:t>
            </w:r>
            <w:r w:rsidRPr="00B87ABE">
              <w:rPr>
                <w:rFonts w:ascii="Calibri" w:hAnsi="Calibri" w:cs="Arial"/>
                <w:sz w:val="10"/>
                <w:szCs w:val="10"/>
              </w:rPr>
              <w:t>Accepting responsibility appropriate.</w:t>
            </w:r>
            <w:r w:rsidR="00B87ABE">
              <w:rPr>
                <w:rFonts w:ascii="Calibri" w:hAnsi="Calibri" w:cs="Arial"/>
                <w:sz w:val="10"/>
                <w:szCs w:val="10"/>
              </w:rPr>
              <w:t xml:space="preserve"> </w:t>
            </w:r>
            <w:r w:rsidR="00B87ABE" w:rsidRPr="00B87ABE">
              <w:rPr>
                <w:rFonts w:ascii="Arial" w:hAnsi="Arial" w:cs="Arial"/>
                <w:sz w:val="8"/>
                <w:szCs w:val="8"/>
                <w:lang w:val="es-CO"/>
              </w:rPr>
              <w:t>Se hacen preguntas que contextualicen lo que están trabajando en la unidad III en relación a los procesos de adaptación y el enfrentar cambios y situaciones o conflictos que se presentan en el día a día.</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Antes de leer el cuento se preguntara, mostrando la caratula, si lo conocen y si pueden imaginar que va a pasar. Se procede a leer el cuento “La fiesta de cumpleaños de Franklin” y se realizan preguntas como: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quería inicialmente Franklin lograr?</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 xml:space="preserve">¿Cómo </w:t>
            </w:r>
            <w:r w:rsidR="00461C46" w:rsidRPr="00B87ABE">
              <w:rPr>
                <w:rFonts w:ascii="Arial" w:hAnsi="Arial" w:cs="Arial"/>
                <w:sz w:val="8"/>
                <w:szCs w:val="8"/>
                <w:lang w:val="es-CO"/>
              </w:rPr>
              <w:t>tenía</w:t>
            </w:r>
            <w:r w:rsidRPr="00B87ABE">
              <w:rPr>
                <w:rFonts w:ascii="Arial" w:hAnsi="Arial" w:cs="Arial"/>
                <w:sz w:val="8"/>
                <w:szCs w:val="8"/>
                <w:lang w:val="es-CO"/>
              </w:rPr>
              <w:t xml:space="preserve"> pensado  lograrlo?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sucedió con su idea inicial?</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acción decide asumir? ¿Por qué?</w:t>
            </w:r>
          </w:p>
          <w:p w:rsidR="00B87ABE" w:rsidRPr="00B87ABE" w:rsidRDefault="00B87ABE" w:rsidP="00B87ABE">
            <w:pPr>
              <w:rPr>
                <w:rFonts w:ascii="Arial" w:hAnsi="Arial" w:cs="Arial"/>
                <w:sz w:val="8"/>
                <w:szCs w:val="8"/>
                <w:lang w:val="es-CO"/>
              </w:rPr>
            </w:pPr>
            <w:r>
              <w:rPr>
                <w:rFonts w:ascii="Arial" w:hAnsi="Arial" w:cs="Arial"/>
                <w:sz w:val="8"/>
                <w:szCs w:val="8"/>
                <w:lang w:val="es-CO"/>
              </w:rPr>
              <w:t>¿En quié</w:t>
            </w:r>
            <w:r w:rsidRPr="00B87ABE">
              <w:rPr>
                <w:rFonts w:ascii="Arial" w:hAnsi="Arial" w:cs="Arial"/>
                <w:sz w:val="8"/>
                <w:szCs w:val="8"/>
                <w:lang w:val="es-CO"/>
              </w:rPr>
              <w:t>n pensó?</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 alguien alguna vez le ha sucedi</w:t>
            </w:r>
            <w:r>
              <w:rPr>
                <w:rFonts w:ascii="Arial" w:hAnsi="Arial" w:cs="Arial"/>
                <w:sz w:val="8"/>
                <w:szCs w:val="8"/>
                <w:lang w:val="es-CO"/>
              </w:rPr>
              <w:t>do algo parecido? ¿Qué paso? ¿Có</w:t>
            </w:r>
            <w:r w:rsidRPr="00B87ABE">
              <w:rPr>
                <w:rFonts w:ascii="Arial" w:hAnsi="Arial" w:cs="Arial"/>
                <w:sz w:val="8"/>
                <w:szCs w:val="8"/>
                <w:lang w:val="es-CO"/>
              </w:rPr>
              <w:t>mo lo soluciono?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¿Creen que Franklin demostró algún atributo o alguna actitud? ¿Cuál? ¿Por qué?</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Inicialmente de manera i</w:t>
            </w:r>
            <w:r>
              <w:rPr>
                <w:rFonts w:ascii="Arial" w:hAnsi="Arial" w:cs="Arial"/>
                <w:sz w:val="8"/>
                <w:szCs w:val="8"/>
                <w:lang w:val="es-CO"/>
              </w:rPr>
              <w:t>ndividual cada niño reflexionará</w:t>
            </w:r>
            <w:r w:rsidRPr="00B87ABE">
              <w:rPr>
                <w:rFonts w:ascii="Arial" w:hAnsi="Arial" w:cs="Arial"/>
                <w:sz w:val="8"/>
                <w:szCs w:val="8"/>
                <w:lang w:val="es-CO"/>
              </w:rPr>
              <w:t xml:space="preserve"> sobre lo que aprendió del cuento, posteriormente deberá reunirse en  parejas par</w:t>
            </w:r>
            <w:r>
              <w:rPr>
                <w:rFonts w:ascii="Arial" w:hAnsi="Arial" w:cs="Arial"/>
                <w:sz w:val="8"/>
                <w:szCs w:val="8"/>
                <w:lang w:val="es-CO"/>
              </w:rPr>
              <w:t>a compartirlo y juntos realizará</w:t>
            </w:r>
            <w:r w:rsidRPr="00B87ABE">
              <w:rPr>
                <w:rFonts w:ascii="Arial" w:hAnsi="Arial" w:cs="Arial"/>
                <w:sz w:val="8"/>
                <w:szCs w:val="8"/>
                <w:lang w:val="es-CO"/>
              </w:rPr>
              <w:t>n un dibujo de común acuerdo sobre lo que aprendieron, la psicóloga y la profesora pasaran escribiendo sus conclusiones.</w:t>
            </w:r>
          </w:p>
          <w:p w:rsidR="00C01B8A" w:rsidRPr="00B87ABE" w:rsidRDefault="00B87ABE" w:rsidP="00C01B8A">
            <w:pPr>
              <w:rPr>
                <w:rFonts w:ascii="Arial" w:hAnsi="Arial" w:cs="Arial"/>
                <w:sz w:val="8"/>
                <w:szCs w:val="8"/>
                <w:lang w:val="es-CO"/>
              </w:rPr>
            </w:pPr>
            <w:r w:rsidRPr="00B87ABE">
              <w:rPr>
                <w:rFonts w:ascii="Arial" w:hAnsi="Arial" w:cs="Arial"/>
                <w:sz w:val="8"/>
                <w:szCs w:val="8"/>
                <w:lang w:val="es-CO"/>
              </w:rPr>
              <w:t>Se hará una puesta en común en el círculo para que cada grupo comparta lo trabajado.</w:t>
            </w:r>
          </w:p>
          <w:p w:rsidR="00C01B8A" w:rsidRPr="00025ED1" w:rsidRDefault="00C01B8A" w:rsidP="00C01B8A">
            <w:pPr>
              <w:rPr>
                <w:rFonts w:ascii="Calibri" w:hAnsi="Calibri" w:cs="Arial"/>
                <w:b/>
                <w:smallCaps/>
                <w:sz w:val="10"/>
                <w:szCs w:val="10"/>
              </w:rPr>
            </w:pPr>
            <w:r w:rsidRPr="00025ED1">
              <w:rPr>
                <w:rFonts w:ascii="Calibri" w:hAnsi="Calibri" w:cs="Arial"/>
                <w:b/>
                <w:smallCaps/>
                <w:sz w:val="10"/>
                <w:szCs w:val="10"/>
              </w:rPr>
              <w:t>Communication   Skills</w:t>
            </w:r>
          </w:p>
          <w:p w:rsidR="00DA5A28" w:rsidRPr="00025ED1" w:rsidRDefault="00DA5A28" w:rsidP="00DA5A28">
            <w:pPr>
              <w:rPr>
                <w:rFonts w:ascii="Arial" w:hAnsi="Arial" w:cs="Arial"/>
                <w:sz w:val="10"/>
                <w:szCs w:val="10"/>
              </w:rPr>
            </w:pPr>
            <w:r w:rsidRPr="00025ED1">
              <w:rPr>
                <w:rFonts w:ascii="Arial" w:hAnsi="Arial" w:cs="Arial"/>
                <w:sz w:val="10"/>
                <w:szCs w:val="10"/>
              </w:rPr>
              <w:t xml:space="preserve"> L1 – </w:t>
            </w:r>
            <w:r w:rsidRPr="00025ED1">
              <w:rPr>
                <w:rFonts w:ascii="Arial" w:hAnsi="Arial" w:cs="Arial"/>
                <w:sz w:val="10"/>
                <w:szCs w:val="10"/>
                <w:lang w:val="en-GB"/>
              </w:rPr>
              <w:t>Speaking:</w:t>
            </w:r>
            <w:r w:rsidRPr="00025ED1">
              <w:rPr>
                <w:rFonts w:ascii="Arial" w:hAnsi="Arial" w:cs="Arial"/>
                <w:sz w:val="10"/>
                <w:szCs w:val="10"/>
              </w:rPr>
              <w:t xml:space="preserve"> </w:t>
            </w:r>
            <w:r w:rsidRPr="00025ED1">
              <w:rPr>
                <w:rFonts w:ascii="Arial" w:hAnsi="Arial" w:cs="Arial"/>
                <w:sz w:val="10"/>
                <w:szCs w:val="10"/>
                <w:lang w:val="en-GB"/>
              </w:rPr>
              <w:t>giving oral reports to small and large groups,</w:t>
            </w:r>
            <w:r w:rsidRPr="00025ED1">
              <w:rPr>
                <w:rFonts w:ascii="Arial" w:hAnsi="Arial" w:cs="Arial"/>
                <w:smallCaps/>
                <w:sz w:val="10"/>
                <w:szCs w:val="10"/>
                <w:lang w:val="en-GB"/>
              </w:rPr>
              <w:t xml:space="preserve"> </w:t>
            </w:r>
            <w:r w:rsidRPr="00025ED1">
              <w:rPr>
                <w:rFonts w:ascii="Arial" w:hAnsi="Arial" w:cs="Arial"/>
                <w:sz w:val="10"/>
                <w:szCs w:val="10"/>
              </w:rPr>
              <w:t xml:space="preserve"> </w:t>
            </w:r>
          </w:p>
          <w:p w:rsidR="00DA5A28" w:rsidRPr="00025ED1" w:rsidRDefault="00DA5A28" w:rsidP="00DA5A28">
            <w:pPr>
              <w:rPr>
                <w:rFonts w:ascii="Arial" w:hAnsi="Arial" w:cs="Arial"/>
                <w:sz w:val="10"/>
                <w:szCs w:val="10"/>
                <w:lang w:val="es-CO"/>
              </w:rPr>
            </w:pPr>
            <w:r w:rsidRPr="00025ED1">
              <w:rPr>
                <w:rFonts w:ascii="Arial" w:hAnsi="Arial" w:cs="Arial"/>
                <w:sz w:val="10"/>
                <w:szCs w:val="10"/>
                <w:lang w:val="es-CO"/>
              </w:rPr>
              <w:t>Los estudiantes se expresarán con oraciones que incluyen person</w:t>
            </w:r>
            <w:r w:rsidR="00B05B73">
              <w:rPr>
                <w:rFonts w:ascii="Arial" w:hAnsi="Arial" w:cs="Arial"/>
                <w:sz w:val="10"/>
                <w:szCs w:val="10"/>
                <w:lang w:val="es-CO"/>
              </w:rPr>
              <w:t>ajes, acciones y lugares</w:t>
            </w:r>
            <w:r w:rsidRPr="00025ED1">
              <w:rPr>
                <w:rFonts w:ascii="Arial" w:hAnsi="Arial" w:cs="Arial"/>
                <w:sz w:val="10"/>
                <w:szCs w:val="10"/>
                <w:lang w:val="es-CO"/>
              </w:rPr>
              <w:t xml:space="preserve"> respondiendo a las preguntas ¿quién es, qué hace (qué está/</w:t>
            </w:r>
            <w:r w:rsidR="009C79A6">
              <w:rPr>
                <w:rFonts w:ascii="Arial" w:hAnsi="Arial" w:cs="Arial"/>
                <w:sz w:val="10"/>
                <w:szCs w:val="10"/>
                <w:lang w:val="es-CO"/>
              </w:rPr>
              <w:t>estaba haciendo), y dónde</w:t>
            </w:r>
            <w:r w:rsidRPr="00025ED1">
              <w:rPr>
                <w:rFonts w:ascii="Arial" w:hAnsi="Arial" w:cs="Arial"/>
                <w:sz w:val="10"/>
                <w:szCs w:val="10"/>
                <w:lang w:val="es-CO"/>
              </w:rPr>
              <w:t>?</w:t>
            </w:r>
            <w:r w:rsidR="00835235" w:rsidRPr="00025ED1">
              <w:rPr>
                <w:rFonts w:ascii="Arial" w:hAnsi="Arial" w:cs="Arial"/>
                <w:sz w:val="10"/>
                <w:szCs w:val="10"/>
                <w:lang w:val="es-CO"/>
              </w:rPr>
              <w:t xml:space="preserve"> </w:t>
            </w:r>
            <w:r w:rsidRPr="00025ED1">
              <w:rPr>
                <w:rFonts w:ascii="Arial" w:hAnsi="Arial" w:cs="Arial"/>
                <w:sz w:val="10"/>
                <w:szCs w:val="10"/>
                <w:lang w:val="es-CO"/>
              </w:rPr>
              <w:t>Lo harán a través de vari</w:t>
            </w:r>
            <w:r w:rsidR="00B05B73">
              <w:rPr>
                <w:rFonts w:ascii="Arial" w:hAnsi="Arial" w:cs="Arial"/>
                <w:sz w:val="10"/>
                <w:szCs w:val="10"/>
                <w:lang w:val="es-CO"/>
              </w:rPr>
              <w:t xml:space="preserve">adas actividades tales como la </w:t>
            </w:r>
            <w:r w:rsidRPr="00025ED1">
              <w:rPr>
                <w:rFonts w:ascii="Arial" w:hAnsi="Arial" w:cs="Arial"/>
                <w:sz w:val="10"/>
                <w:szCs w:val="10"/>
                <w:lang w:val="es-ES"/>
              </w:rPr>
              <w:t xml:space="preserve">mímica de personajes (personas o animales en acción) y el juego del espía. El estudiante de turno modelará una acción y los estudiantes deberán descubrirla expresándose con la siguiente estructura: </w:t>
            </w:r>
            <w:r w:rsidRPr="00025ED1">
              <w:rPr>
                <w:rFonts w:ascii="Arial" w:hAnsi="Arial" w:cs="Arial"/>
                <w:sz w:val="10"/>
                <w:szCs w:val="10"/>
                <w:u w:val="single"/>
                <w:lang w:val="es-ES"/>
              </w:rPr>
              <w:t>Personaje</w:t>
            </w:r>
            <w:r w:rsidRPr="00025ED1">
              <w:rPr>
                <w:rFonts w:ascii="Arial" w:hAnsi="Arial" w:cs="Arial"/>
                <w:sz w:val="10"/>
                <w:szCs w:val="10"/>
                <w:lang w:val="es-ES"/>
              </w:rPr>
              <w:t xml:space="preserve"> estaba </w:t>
            </w:r>
            <w:r w:rsidRPr="00025ED1">
              <w:rPr>
                <w:rFonts w:ascii="Arial" w:hAnsi="Arial" w:cs="Arial"/>
                <w:sz w:val="10"/>
                <w:szCs w:val="10"/>
                <w:u w:val="single"/>
                <w:lang w:val="es-ES"/>
              </w:rPr>
              <w:t>acción</w:t>
            </w:r>
            <w:r w:rsidRPr="00025ED1">
              <w:rPr>
                <w:rFonts w:ascii="Arial" w:hAnsi="Arial" w:cs="Arial"/>
                <w:sz w:val="10"/>
                <w:szCs w:val="10"/>
                <w:lang w:val="es-ES"/>
              </w:rPr>
              <w:t xml:space="preserve">, en </w:t>
            </w:r>
            <w:r w:rsidRPr="00025ED1">
              <w:rPr>
                <w:rFonts w:ascii="Arial" w:hAnsi="Arial" w:cs="Arial"/>
                <w:sz w:val="10"/>
                <w:szCs w:val="10"/>
                <w:u w:val="single"/>
                <w:lang w:val="es-ES"/>
              </w:rPr>
              <w:t>lugar</w:t>
            </w:r>
            <w:proofErr w:type="gramStart"/>
            <w:r w:rsidR="00B05B73">
              <w:rPr>
                <w:rFonts w:ascii="Arial" w:hAnsi="Arial" w:cs="Arial"/>
                <w:sz w:val="10"/>
                <w:szCs w:val="10"/>
                <w:lang w:val="es-ES"/>
              </w:rPr>
              <w:t>,</w:t>
            </w:r>
            <w:r w:rsidRPr="00025ED1">
              <w:rPr>
                <w:rFonts w:ascii="Arial" w:hAnsi="Arial" w:cs="Arial"/>
                <w:sz w:val="10"/>
                <w:szCs w:val="10"/>
                <w:lang w:val="es-ES"/>
              </w:rPr>
              <w:t>.</w:t>
            </w:r>
            <w:proofErr w:type="gramEnd"/>
            <w:r w:rsidRPr="00025ED1">
              <w:rPr>
                <w:rFonts w:ascii="Arial" w:hAnsi="Arial" w:cs="Arial"/>
                <w:sz w:val="10"/>
                <w:szCs w:val="10"/>
                <w:lang w:val="es-ES"/>
              </w:rPr>
              <w:t xml:space="preserve"> “Pablo está saltando lazo en el parque el sábado.”. Se exhortará a reunirse en grupos de 4 para acordar una acción que consideren como poco probable que los demás la presenten. ¿Cuáles serán las acciones más sorprendentes o divertidas o menos comunes</w:t>
            </w:r>
            <w:r w:rsidR="00025ED1" w:rsidRPr="00025ED1">
              <w:rPr>
                <w:rFonts w:ascii="Arial" w:hAnsi="Arial" w:cs="Arial"/>
                <w:sz w:val="10"/>
                <w:szCs w:val="10"/>
                <w:lang w:val="es-ES"/>
              </w:rPr>
              <w:t>?</w:t>
            </w:r>
            <w:r w:rsidRPr="00025ED1">
              <w:rPr>
                <w:rFonts w:ascii="Arial" w:hAnsi="Arial" w:cs="Arial"/>
                <w:sz w:val="10"/>
                <w:szCs w:val="10"/>
                <w:lang w:val="es-ES"/>
              </w:rPr>
              <w:t xml:space="preserve"> Con la misma estructura se hará con imágenes digitales e imágenes en físico</w:t>
            </w:r>
          </w:p>
          <w:p w:rsidR="00C01B8A" w:rsidRPr="00025ED1" w:rsidRDefault="00DA5A28" w:rsidP="00C01B8A">
            <w:pPr>
              <w:rPr>
                <w:rFonts w:ascii="Arial" w:hAnsi="Arial" w:cs="Arial"/>
                <w:sz w:val="10"/>
                <w:szCs w:val="10"/>
              </w:rPr>
            </w:pPr>
            <w:r w:rsidRPr="00025ED1">
              <w:rPr>
                <w:rFonts w:ascii="Arial" w:hAnsi="Arial" w:cs="Arial"/>
                <w:sz w:val="10"/>
                <w:szCs w:val="10"/>
              </w:rPr>
              <w:t xml:space="preserve">L2 – </w:t>
            </w:r>
            <w:r w:rsidRPr="00025ED1">
              <w:rPr>
                <w:rFonts w:ascii="Arial" w:hAnsi="Arial" w:cs="Arial"/>
                <w:sz w:val="10"/>
                <w:szCs w:val="10"/>
                <w:lang w:val="en-GB"/>
              </w:rPr>
              <w:t>Speaking:</w:t>
            </w:r>
            <w:r w:rsidRPr="00025ED1">
              <w:rPr>
                <w:rFonts w:ascii="Arial" w:hAnsi="Arial" w:cs="Arial"/>
                <w:sz w:val="10"/>
                <w:szCs w:val="10"/>
              </w:rPr>
              <w:t xml:space="preserve"> </w:t>
            </w:r>
            <w:r w:rsidR="00017EE1" w:rsidRPr="00025ED1">
              <w:rPr>
                <w:rFonts w:ascii="Arial" w:hAnsi="Arial" w:cs="Arial"/>
                <w:sz w:val="10"/>
                <w:szCs w:val="10"/>
                <w:lang w:val="en-GB"/>
              </w:rPr>
              <w:t>giving oral r</w:t>
            </w:r>
            <w:r w:rsidRPr="00025ED1">
              <w:rPr>
                <w:rFonts w:ascii="Arial" w:hAnsi="Arial" w:cs="Arial"/>
                <w:sz w:val="10"/>
                <w:szCs w:val="10"/>
                <w:lang w:val="en-GB"/>
              </w:rPr>
              <w:t>e</w:t>
            </w:r>
            <w:r w:rsidR="00025ED1" w:rsidRPr="00025ED1">
              <w:rPr>
                <w:rFonts w:ascii="Arial" w:hAnsi="Arial" w:cs="Arial"/>
                <w:sz w:val="10"/>
                <w:szCs w:val="10"/>
                <w:lang w:val="en-GB"/>
              </w:rPr>
              <w:t>ports to small and large groups. The children will share their findings about their chosen animal.</w:t>
            </w:r>
          </w:p>
          <w:p w:rsidR="00C01B8A" w:rsidRPr="00025ED1" w:rsidRDefault="00C01B8A" w:rsidP="00C01B8A">
            <w:pPr>
              <w:rPr>
                <w:rFonts w:ascii="Calibri" w:hAnsi="Calibri"/>
                <w:noProof/>
                <w:sz w:val="10"/>
                <w:szCs w:val="10"/>
              </w:rPr>
            </w:pPr>
            <w:r w:rsidRPr="00025ED1">
              <w:rPr>
                <w:rFonts w:ascii="Calibri" w:hAnsi="Calibri" w:cs="Arial"/>
                <w:sz w:val="10"/>
                <w:szCs w:val="10"/>
              </w:rPr>
              <w:t>L2 –</w:t>
            </w:r>
            <w:r w:rsidR="00017EE1" w:rsidRPr="00025ED1">
              <w:rPr>
                <w:rFonts w:ascii="Calibri" w:hAnsi="Calibri"/>
                <w:noProof/>
                <w:sz w:val="10"/>
                <w:szCs w:val="10"/>
              </w:rPr>
              <w:t xml:space="preserve"> Writing – Keeping a J</w:t>
            </w:r>
            <w:r w:rsidRPr="00025ED1">
              <w:rPr>
                <w:rFonts w:ascii="Calibri" w:hAnsi="Calibri"/>
                <w:noProof/>
                <w:sz w:val="10"/>
                <w:szCs w:val="10"/>
              </w:rPr>
              <w:t>ournal</w:t>
            </w:r>
            <w:r w:rsidRPr="00025ED1">
              <w:rPr>
                <w:rFonts w:ascii="Calibri" w:hAnsi="Calibri"/>
                <w:smallCaps/>
                <w:noProof/>
                <w:sz w:val="10"/>
                <w:szCs w:val="10"/>
              </w:rPr>
              <w:t xml:space="preserve"> </w:t>
            </w:r>
            <w:r w:rsidR="006B01E6" w:rsidRPr="00025ED1">
              <w:rPr>
                <w:rFonts w:ascii="Calibri" w:hAnsi="Calibri"/>
                <w:smallCaps/>
                <w:noProof/>
                <w:sz w:val="10"/>
                <w:szCs w:val="10"/>
              </w:rPr>
              <w:t>–</w:t>
            </w:r>
            <w:r w:rsidR="00005A85" w:rsidRPr="00025ED1">
              <w:rPr>
                <w:rFonts w:ascii="Calibri" w:hAnsi="Calibri"/>
                <w:smallCaps/>
                <w:noProof/>
                <w:sz w:val="10"/>
                <w:szCs w:val="10"/>
              </w:rPr>
              <w:t xml:space="preserve"> </w:t>
            </w:r>
            <w:r w:rsidR="006B01E6" w:rsidRPr="00025ED1">
              <w:rPr>
                <w:rFonts w:ascii="Calibri" w:hAnsi="Calibri"/>
                <w:noProof/>
                <w:sz w:val="10"/>
                <w:szCs w:val="10"/>
              </w:rPr>
              <w:t>children will keep a journal based on their animal chosen, they will write specifi</w:t>
            </w:r>
            <w:r w:rsidR="00835235" w:rsidRPr="00025ED1">
              <w:rPr>
                <w:rFonts w:ascii="Calibri" w:hAnsi="Calibri"/>
                <w:noProof/>
                <w:sz w:val="10"/>
                <w:szCs w:val="10"/>
              </w:rPr>
              <w:t>c</w:t>
            </w:r>
            <w:r w:rsidR="006B01E6" w:rsidRPr="00025ED1">
              <w:rPr>
                <w:rFonts w:ascii="Calibri" w:hAnsi="Calibri"/>
                <w:noProof/>
                <w:sz w:val="10"/>
                <w:szCs w:val="10"/>
              </w:rPr>
              <w:t xml:space="preserve"> facts of their anim</w:t>
            </w:r>
            <w:r w:rsidR="00025ED1" w:rsidRPr="00025ED1">
              <w:rPr>
                <w:rFonts w:ascii="Calibri" w:hAnsi="Calibri"/>
                <w:noProof/>
                <w:sz w:val="10"/>
                <w:szCs w:val="10"/>
              </w:rPr>
              <w:t>al</w:t>
            </w:r>
            <w:r w:rsidR="006B01E6" w:rsidRPr="00025ED1">
              <w:rPr>
                <w:rFonts w:ascii="Calibri" w:hAnsi="Calibri"/>
                <w:noProof/>
                <w:sz w:val="10"/>
                <w:szCs w:val="10"/>
              </w:rPr>
              <w:t>s following some structures, this excerise pretends to help them in their wrting skills. They will also have the chance to write information they will like to keep about their learning. At the end of the unit , they will share what they kept in their journal with their friends in a concentric circle. They also might use this tool as a resourse to consult ideas for their performance assessment.</w:t>
            </w:r>
          </w:p>
          <w:p w:rsidR="00C01B8A" w:rsidRPr="00025ED1" w:rsidRDefault="00C01B8A" w:rsidP="00C01B8A">
            <w:pPr>
              <w:rPr>
                <w:rFonts w:ascii="Calibri" w:hAnsi="Calibri" w:cs="Arial"/>
                <w:b/>
                <w:smallCaps/>
                <w:sz w:val="10"/>
                <w:szCs w:val="10"/>
              </w:rPr>
            </w:pPr>
            <w:r w:rsidRPr="00025ED1">
              <w:rPr>
                <w:rFonts w:ascii="Calibri" w:hAnsi="Calibri" w:cs="Arial"/>
                <w:b/>
                <w:smallCaps/>
                <w:sz w:val="10"/>
                <w:szCs w:val="10"/>
              </w:rPr>
              <w:t>Self-Management  Skills</w:t>
            </w:r>
          </w:p>
          <w:p w:rsidR="00C01B8A" w:rsidRPr="00025ED1" w:rsidRDefault="00C01B8A" w:rsidP="00C01B8A">
            <w:pPr>
              <w:rPr>
                <w:rFonts w:ascii="Calibri" w:hAnsi="Calibri"/>
                <w:noProof/>
                <w:sz w:val="10"/>
                <w:szCs w:val="10"/>
              </w:rPr>
            </w:pPr>
            <w:r w:rsidRPr="00025ED1">
              <w:rPr>
                <w:rFonts w:ascii="Calibri" w:hAnsi="Calibri" w:cs="Arial"/>
                <w:smallCaps/>
                <w:sz w:val="10"/>
                <w:szCs w:val="10"/>
              </w:rPr>
              <w:t>P.S.E.</w:t>
            </w:r>
            <w:r w:rsidRPr="00025ED1">
              <w:rPr>
                <w:rFonts w:ascii="Calibri" w:hAnsi="Calibri" w:cs="Arial"/>
                <w:b/>
                <w:smallCaps/>
                <w:sz w:val="10"/>
                <w:szCs w:val="10"/>
              </w:rPr>
              <w:t xml:space="preserve"> </w:t>
            </w:r>
            <w:r w:rsidRPr="00025ED1">
              <w:rPr>
                <w:rFonts w:ascii="Calibri" w:hAnsi="Calibri"/>
                <w:noProof/>
                <w:sz w:val="10"/>
                <w:szCs w:val="10"/>
              </w:rPr>
              <w:t xml:space="preserve">  Time management – using time effectively and appropiately</w:t>
            </w:r>
            <w:r w:rsidR="00835235" w:rsidRPr="00025ED1">
              <w:rPr>
                <w:rFonts w:ascii="Calibri" w:hAnsi="Calibri"/>
                <w:noProof/>
                <w:sz w:val="10"/>
                <w:szCs w:val="10"/>
              </w:rPr>
              <w:t xml:space="preserve"> </w:t>
            </w:r>
            <w:r w:rsidR="00025ED1" w:rsidRPr="00025ED1">
              <w:rPr>
                <w:rFonts w:ascii="Calibri" w:hAnsi="Calibri"/>
                <w:noProof/>
                <w:sz w:val="10"/>
                <w:szCs w:val="10"/>
              </w:rPr>
              <w:t>.</w:t>
            </w:r>
          </w:p>
          <w:p w:rsidR="00835235" w:rsidRPr="00025ED1" w:rsidRDefault="00835235" w:rsidP="00C01B8A">
            <w:pPr>
              <w:rPr>
                <w:rFonts w:ascii="Calibri" w:hAnsi="Calibri" w:cs="Arial"/>
                <w:b/>
                <w:smallCaps/>
                <w:sz w:val="10"/>
                <w:szCs w:val="10"/>
              </w:rPr>
            </w:pPr>
            <w:r w:rsidRPr="00025ED1">
              <w:rPr>
                <w:rFonts w:ascii="Calibri" w:hAnsi="Calibri"/>
                <w:noProof/>
                <w:sz w:val="10"/>
                <w:szCs w:val="10"/>
              </w:rPr>
              <w:t>Children will be faced with many individual and group tasks, where they will have to have in mind the effective use of their timein order to fullfill each one of them.</w:t>
            </w:r>
          </w:p>
          <w:p w:rsidR="006819CF" w:rsidRPr="00025ED1" w:rsidRDefault="00C01B8A" w:rsidP="004274A4">
            <w:pPr>
              <w:rPr>
                <w:rFonts w:ascii="Calibri" w:hAnsi="Calibri" w:cs="Arial"/>
                <w:b/>
                <w:smallCaps/>
                <w:sz w:val="10"/>
                <w:szCs w:val="10"/>
                <w:lang w:val="es-CO"/>
              </w:rPr>
            </w:pPr>
            <w:r w:rsidRPr="00025ED1">
              <w:rPr>
                <w:rFonts w:ascii="Calibri" w:hAnsi="Calibri"/>
                <w:noProof/>
                <w:sz w:val="10"/>
                <w:szCs w:val="10"/>
              </w:rPr>
              <w:t>Visual arts - Observing. Using all the senses to notice relevant details</w:t>
            </w:r>
            <w:r w:rsidR="002A53FC" w:rsidRPr="00025ED1">
              <w:rPr>
                <w:rFonts w:ascii="Calibri" w:hAnsi="Calibri"/>
                <w:noProof/>
                <w:sz w:val="10"/>
                <w:szCs w:val="10"/>
              </w:rPr>
              <w:t xml:space="preserve">. </w:t>
            </w:r>
            <w:r w:rsidR="002A53FC" w:rsidRPr="00025ED1">
              <w:rPr>
                <w:rFonts w:ascii="Calibri" w:hAnsi="Calibri"/>
                <w:noProof/>
                <w:sz w:val="10"/>
                <w:szCs w:val="10"/>
                <w:lang w:val="es-CO"/>
              </w:rPr>
              <w:t>Los niños observaran una obra de arte en la cual se puede  ver varios animales. Esto les permitirá detenerse en cada  detalle</w:t>
            </w:r>
            <w:r w:rsidR="007C34B0" w:rsidRPr="00025ED1">
              <w:rPr>
                <w:rFonts w:ascii="Calibri" w:hAnsi="Calibri"/>
                <w:noProof/>
                <w:sz w:val="10"/>
                <w:szCs w:val="10"/>
                <w:lang w:val="es-CO"/>
              </w:rPr>
              <w:t xml:space="preserve"> de las carateristicas de los animales, sus colores, trazos, posciones entre otras. Los niños irán interactuando </w:t>
            </w:r>
            <w:r w:rsidR="002A53FC" w:rsidRPr="00025ED1">
              <w:rPr>
                <w:rFonts w:ascii="Calibri" w:hAnsi="Calibri"/>
                <w:noProof/>
                <w:sz w:val="10"/>
                <w:szCs w:val="10"/>
                <w:lang w:val="es-CO"/>
              </w:rPr>
              <w:t xml:space="preserve"> siguiendo las preguntas de su profesora. </w:t>
            </w:r>
            <w:r w:rsidR="009C715A" w:rsidRPr="00025ED1">
              <w:rPr>
                <w:rFonts w:ascii="Calibri" w:hAnsi="Calibri"/>
                <w:noProof/>
                <w:sz w:val="10"/>
                <w:szCs w:val="10"/>
                <w:lang w:val="es-CO"/>
              </w:rPr>
              <w:t>Esta obra de arte será el punto de partida para sus propias creaciones. Para una segunda clase se llevará a la clase un modelo, que puede ser una gallina o un gallo en una jaula los niños lo observaran y tendran encuenta los detalles para irlo plasmando al dibujarlo y pintarlo.</w:t>
            </w:r>
          </w:p>
          <w:p w:rsidR="00E12CE7" w:rsidRPr="009F0326" w:rsidRDefault="00E12CE7" w:rsidP="00E12CE7">
            <w:pPr>
              <w:tabs>
                <w:tab w:val="left" w:pos="324"/>
              </w:tabs>
              <w:rPr>
                <w:rFonts w:ascii="Arial" w:hAnsi="Arial" w:cs="Arial"/>
                <w:b/>
                <w:sz w:val="10"/>
                <w:szCs w:val="10"/>
              </w:rPr>
            </w:pPr>
            <w:r w:rsidRPr="009F0326">
              <w:rPr>
                <w:rFonts w:ascii="Arial" w:hAnsi="Arial" w:cs="Arial"/>
                <w:b/>
                <w:sz w:val="10"/>
                <w:szCs w:val="10"/>
              </w:rPr>
              <w:t>Learner Profile</w:t>
            </w:r>
          </w:p>
          <w:p w:rsidR="00E12CE7" w:rsidRPr="009F0326" w:rsidRDefault="00E12CE7" w:rsidP="00E12CE7">
            <w:pPr>
              <w:pStyle w:val="Listbullet"/>
              <w:numPr>
                <w:ilvl w:val="0"/>
                <w:numId w:val="0"/>
              </w:numPr>
              <w:spacing w:after="0"/>
              <w:ind w:left="454" w:hanging="454"/>
              <w:rPr>
                <w:sz w:val="10"/>
                <w:szCs w:val="10"/>
              </w:rPr>
            </w:pPr>
            <w:r w:rsidRPr="009F0326">
              <w:rPr>
                <w:sz w:val="10"/>
                <w:szCs w:val="10"/>
              </w:rPr>
              <w:t>ATTRIBUTES</w:t>
            </w:r>
          </w:p>
          <w:p w:rsidR="009F0326" w:rsidRPr="009F0326" w:rsidRDefault="00E12CE7" w:rsidP="009F0326">
            <w:pPr>
              <w:rPr>
                <w:sz w:val="10"/>
                <w:szCs w:val="10"/>
              </w:rPr>
            </w:pPr>
            <w:r w:rsidRPr="009F0326">
              <w:rPr>
                <w:rFonts w:ascii="Arial" w:hAnsi="Arial" w:cs="Arial"/>
                <w:sz w:val="10"/>
                <w:szCs w:val="10"/>
              </w:rPr>
              <w:t xml:space="preserve">Children will be exposed to different learning experiences where they will keep on conducting inquiry and research. </w:t>
            </w:r>
          </w:p>
          <w:p w:rsidR="00E12CE7" w:rsidRPr="009F0326" w:rsidRDefault="00DB48D3" w:rsidP="00DB48D3">
            <w:pPr>
              <w:rPr>
                <w:rFonts w:ascii="Calibri" w:hAnsi="Calibri"/>
                <w:noProof/>
                <w:sz w:val="10"/>
                <w:szCs w:val="10"/>
              </w:rPr>
            </w:pPr>
            <w:r w:rsidRPr="009F0326">
              <w:rPr>
                <w:sz w:val="10"/>
                <w:szCs w:val="10"/>
              </w:rPr>
              <w:t xml:space="preserve">They will show they are </w:t>
            </w:r>
            <w:r w:rsidRPr="009F0326">
              <w:rPr>
                <w:rFonts w:ascii="Calibri" w:hAnsi="Calibri"/>
                <w:noProof/>
                <w:sz w:val="10"/>
                <w:szCs w:val="10"/>
              </w:rPr>
              <w:t>principle</w:t>
            </w:r>
            <w:r w:rsidR="00900F0D" w:rsidRPr="009F0326">
              <w:rPr>
                <w:rFonts w:ascii="Calibri" w:hAnsi="Calibri"/>
                <w:noProof/>
                <w:sz w:val="10"/>
                <w:szCs w:val="10"/>
              </w:rPr>
              <w:t>d</w:t>
            </w:r>
            <w:r w:rsidR="00835235" w:rsidRPr="009F0326">
              <w:rPr>
                <w:rFonts w:ascii="Calibri" w:hAnsi="Calibri"/>
                <w:noProof/>
                <w:sz w:val="10"/>
                <w:szCs w:val="10"/>
              </w:rPr>
              <w:t xml:space="preserve"> when they take responsibility in their actions and</w:t>
            </w:r>
            <w:r w:rsidR="00DE02CD" w:rsidRPr="009F0326">
              <w:rPr>
                <w:rFonts w:ascii="Calibri" w:hAnsi="Calibri"/>
                <w:noProof/>
                <w:sz w:val="10"/>
                <w:szCs w:val="10"/>
              </w:rPr>
              <w:t xml:space="preserve"> when they assume their share </w:t>
            </w:r>
            <w:r w:rsidR="00835235" w:rsidRPr="009F0326">
              <w:rPr>
                <w:rFonts w:ascii="Calibri" w:hAnsi="Calibri"/>
                <w:noProof/>
                <w:sz w:val="10"/>
                <w:szCs w:val="10"/>
              </w:rPr>
              <w:t xml:space="preserve"> </w:t>
            </w:r>
            <w:r w:rsidR="00DE02CD" w:rsidRPr="009F0326">
              <w:rPr>
                <w:rFonts w:ascii="Calibri" w:hAnsi="Calibri"/>
                <w:noProof/>
                <w:sz w:val="10"/>
                <w:szCs w:val="10"/>
              </w:rPr>
              <w:t xml:space="preserve">of work </w:t>
            </w:r>
            <w:r w:rsidR="00835235" w:rsidRPr="009F0326">
              <w:rPr>
                <w:rFonts w:ascii="Calibri" w:hAnsi="Calibri"/>
                <w:noProof/>
                <w:sz w:val="10"/>
                <w:szCs w:val="10"/>
              </w:rPr>
              <w:t xml:space="preserve">during the different tasks. They will be </w:t>
            </w:r>
            <w:r w:rsidRPr="009F0326">
              <w:rPr>
                <w:rFonts w:ascii="Calibri" w:hAnsi="Calibri"/>
                <w:noProof/>
                <w:sz w:val="10"/>
                <w:szCs w:val="10"/>
              </w:rPr>
              <w:t xml:space="preserve">inquirers </w:t>
            </w:r>
            <w:r w:rsidR="00835235" w:rsidRPr="009F0326">
              <w:rPr>
                <w:rFonts w:ascii="Calibri" w:hAnsi="Calibri"/>
                <w:noProof/>
                <w:sz w:val="10"/>
                <w:szCs w:val="10"/>
              </w:rPr>
              <w:t>when they show their natural curiosity about what they want</w:t>
            </w:r>
            <w:r w:rsidR="00482DD6" w:rsidRPr="009F0326">
              <w:rPr>
                <w:rFonts w:ascii="Calibri" w:hAnsi="Calibri"/>
                <w:noProof/>
                <w:sz w:val="10"/>
                <w:szCs w:val="10"/>
              </w:rPr>
              <w:t>ed</w:t>
            </w:r>
            <w:r w:rsidR="00835235" w:rsidRPr="009F0326">
              <w:rPr>
                <w:rFonts w:ascii="Calibri" w:hAnsi="Calibri"/>
                <w:noProof/>
                <w:sz w:val="10"/>
                <w:szCs w:val="10"/>
              </w:rPr>
              <w:t xml:space="preserve"> to learn </w:t>
            </w:r>
            <w:r w:rsidR="00C62AAC" w:rsidRPr="009F0326">
              <w:rPr>
                <w:rFonts w:ascii="Calibri" w:hAnsi="Calibri"/>
                <w:noProof/>
                <w:sz w:val="10"/>
                <w:szCs w:val="10"/>
              </w:rPr>
              <w:t>and while working</w:t>
            </w:r>
            <w:r w:rsidR="00DE02CD" w:rsidRPr="009F0326">
              <w:rPr>
                <w:rFonts w:ascii="Calibri" w:hAnsi="Calibri"/>
                <w:noProof/>
                <w:sz w:val="10"/>
                <w:szCs w:val="10"/>
              </w:rPr>
              <w:t xml:space="preserve"> on their own inquiry of their chosen</w:t>
            </w:r>
            <w:r w:rsidR="00C62AAC" w:rsidRPr="009F0326">
              <w:rPr>
                <w:rFonts w:ascii="Calibri" w:hAnsi="Calibri"/>
                <w:noProof/>
                <w:sz w:val="10"/>
                <w:szCs w:val="10"/>
              </w:rPr>
              <w:t xml:space="preserve"> animal during the development of the unit. </w:t>
            </w:r>
            <w:r w:rsidR="00DE02CD" w:rsidRPr="009F0326">
              <w:rPr>
                <w:rFonts w:ascii="Calibri" w:hAnsi="Calibri"/>
                <w:noProof/>
                <w:sz w:val="10"/>
                <w:szCs w:val="10"/>
              </w:rPr>
              <w:t>K</w:t>
            </w:r>
            <w:r w:rsidRPr="009F0326">
              <w:rPr>
                <w:rFonts w:ascii="Calibri" w:hAnsi="Calibri"/>
                <w:noProof/>
                <w:sz w:val="10"/>
                <w:szCs w:val="10"/>
              </w:rPr>
              <w:t xml:space="preserve">nowledgeable when they </w:t>
            </w:r>
            <w:r w:rsidR="00DE02CD" w:rsidRPr="009F0326">
              <w:rPr>
                <w:rFonts w:ascii="Calibri" w:hAnsi="Calibri"/>
                <w:noProof/>
                <w:sz w:val="10"/>
                <w:szCs w:val="10"/>
              </w:rPr>
              <w:t>explore and gain information about their animal.</w:t>
            </w:r>
          </w:p>
          <w:p w:rsidR="00B94B19" w:rsidRPr="00D2537F" w:rsidRDefault="00E12CE7" w:rsidP="002E111F">
            <w:pPr>
              <w:spacing w:line="276" w:lineRule="auto"/>
              <w:rPr>
                <w:rFonts w:ascii="Arial" w:hAnsi="Arial" w:cs="Arial"/>
                <w:sz w:val="10"/>
                <w:szCs w:val="10"/>
              </w:rPr>
            </w:pPr>
            <w:r w:rsidRPr="009F0326">
              <w:rPr>
                <w:rFonts w:ascii="Arial" w:hAnsi="Arial" w:cs="Arial"/>
                <w:sz w:val="10"/>
                <w:szCs w:val="10"/>
              </w:rPr>
              <w:t>ATTITUDES</w:t>
            </w:r>
            <w:r w:rsidR="004566A6" w:rsidRPr="009F0326">
              <w:rPr>
                <w:rFonts w:ascii="Arial" w:hAnsi="Arial" w:cs="Arial"/>
                <w:sz w:val="10"/>
                <w:szCs w:val="10"/>
              </w:rPr>
              <w:t>:</w:t>
            </w:r>
            <w:r w:rsidRPr="009F0326">
              <w:rPr>
                <w:rFonts w:ascii="Arial" w:eastAsia="+mn-ea" w:hAnsi="Arial" w:cs="Arial"/>
                <w:kern w:val="24"/>
                <w:sz w:val="10"/>
                <w:szCs w:val="10"/>
              </w:rPr>
              <w:t xml:space="preserve"> </w:t>
            </w:r>
            <w:r w:rsidRPr="009F0326">
              <w:rPr>
                <w:rFonts w:ascii="Arial" w:hAnsi="Arial" w:cs="Arial"/>
                <w:sz w:val="10"/>
                <w:szCs w:val="10"/>
              </w:rPr>
              <w:t xml:space="preserve">The following attitudes are to be worked on during the unit on a constant basis by making reference to them whenever possible:  </w:t>
            </w:r>
            <w:r w:rsidR="004566A6" w:rsidRPr="009F0326">
              <w:rPr>
                <w:rFonts w:ascii="Calibri" w:hAnsi="Calibri" w:cs="Arial"/>
                <w:sz w:val="10"/>
                <w:szCs w:val="10"/>
              </w:rPr>
              <w:t>children will</w:t>
            </w:r>
            <w:r w:rsidR="00DB48D3" w:rsidRPr="009F0326">
              <w:rPr>
                <w:rFonts w:ascii="Calibri" w:hAnsi="Calibri" w:cs="Arial"/>
                <w:sz w:val="10"/>
                <w:szCs w:val="10"/>
              </w:rPr>
              <w:t xml:space="preserve"> </w:t>
            </w:r>
            <w:r w:rsidR="004566A6" w:rsidRPr="009F0326">
              <w:rPr>
                <w:rFonts w:ascii="Calibri" w:hAnsi="Calibri" w:cs="Arial"/>
                <w:sz w:val="10"/>
                <w:szCs w:val="10"/>
              </w:rPr>
              <w:t>show the attitude of appreciation when they admire the beauty of the living things. Empathy and r</w:t>
            </w:r>
            <w:r w:rsidR="00DB48D3" w:rsidRPr="009F0326">
              <w:rPr>
                <w:rFonts w:ascii="Calibri" w:hAnsi="Calibri" w:cs="Arial"/>
                <w:sz w:val="10"/>
                <w:szCs w:val="10"/>
              </w:rPr>
              <w:t>espect</w:t>
            </w:r>
            <w:r w:rsidR="00DB48D3" w:rsidRPr="009F0326">
              <w:rPr>
                <w:rFonts w:ascii="Arial" w:hAnsi="Arial" w:cs="Arial"/>
                <w:sz w:val="10"/>
                <w:szCs w:val="10"/>
              </w:rPr>
              <w:t xml:space="preserve"> </w:t>
            </w:r>
            <w:r w:rsidR="004566A6" w:rsidRPr="009F0326">
              <w:rPr>
                <w:rFonts w:ascii="Arial" w:hAnsi="Arial" w:cs="Arial"/>
                <w:sz w:val="10"/>
                <w:szCs w:val="10"/>
              </w:rPr>
              <w:t xml:space="preserve">when they </w:t>
            </w:r>
            <w:r w:rsidR="00450228" w:rsidRPr="009F0326">
              <w:rPr>
                <w:rFonts w:ascii="Arial" w:hAnsi="Arial" w:cs="Arial"/>
                <w:sz w:val="10"/>
                <w:szCs w:val="10"/>
              </w:rPr>
              <w:t>admire the living things around them.</w:t>
            </w: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AE49B0" w:rsidRDefault="00E033F0" w:rsidP="00CD507F">
            <w:pPr>
              <w:tabs>
                <w:tab w:val="left" w:pos="360"/>
              </w:tabs>
              <w:rPr>
                <w:rFonts w:ascii="Arial" w:hAnsi="Arial" w:cs="Arial"/>
                <w:b/>
                <w:sz w:val="12"/>
                <w:szCs w:val="12"/>
              </w:rPr>
            </w:pPr>
            <w:r w:rsidRPr="00AE49B0">
              <w:rPr>
                <w:rFonts w:ascii="Arial" w:hAnsi="Arial" w:cs="Arial"/>
                <w:b/>
                <w:sz w:val="12"/>
                <w:szCs w:val="12"/>
              </w:rPr>
              <w:t>5. What resources need to be gathered?</w:t>
            </w:r>
          </w:p>
        </w:tc>
        <w:tc>
          <w:tcPr>
            <w:tcW w:w="7596" w:type="dxa"/>
            <w:vMerge/>
            <w:tcBorders>
              <w:left w:val="single" w:sz="24" w:space="0" w:color="auto"/>
            </w:tcBorders>
          </w:tcPr>
          <w:p w:rsidR="00B94B19" w:rsidRPr="00E31F63" w:rsidRDefault="00B94B19" w:rsidP="00B94B19">
            <w:pPr>
              <w:rPr>
                <w:rFonts w:ascii="Arial" w:hAnsi="Arial" w:cs="Arial"/>
                <w:b/>
                <w:sz w:val="16"/>
                <w:szCs w:val="16"/>
              </w:rPr>
            </w:pPr>
          </w:p>
        </w:tc>
      </w:tr>
      <w:tr w:rsidR="00B94B19" w:rsidRPr="00B45995" w:rsidTr="00CD507F">
        <w:trPr>
          <w:trHeight w:val="976"/>
        </w:trPr>
        <w:tc>
          <w:tcPr>
            <w:tcW w:w="7596" w:type="dxa"/>
            <w:tcBorders>
              <w:top w:val="single" w:sz="6" w:space="0" w:color="auto"/>
              <w:bottom w:val="single" w:sz="24" w:space="0" w:color="auto"/>
              <w:right w:val="single" w:sz="24" w:space="0" w:color="auto"/>
            </w:tcBorders>
          </w:tcPr>
          <w:p w:rsidR="00B94B19" w:rsidRPr="00DA0D9F" w:rsidRDefault="00E033F0" w:rsidP="00B94B19">
            <w:pPr>
              <w:rPr>
                <w:rFonts w:ascii="Arial" w:hAnsi="Arial" w:cs="Arial"/>
                <w:b/>
                <w:sz w:val="6"/>
                <w:szCs w:val="6"/>
              </w:rPr>
            </w:pPr>
            <w:r w:rsidRPr="00DA0D9F">
              <w:rPr>
                <w:rFonts w:ascii="Arial" w:hAnsi="Arial" w:cs="Arial"/>
                <w:b/>
                <w:sz w:val="6"/>
                <w:szCs w:val="6"/>
              </w:rPr>
              <w:lastRenderedPageBreak/>
              <w:t>What people, places, audio-visual materials, related literature, music, art, computer software, etc. will be available?</w:t>
            </w:r>
          </w:p>
          <w:p w:rsidR="00D2537F" w:rsidRPr="00DA0D9F" w:rsidRDefault="00E033F0" w:rsidP="00D2537F">
            <w:pPr>
              <w:pStyle w:val="Listbullet"/>
              <w:numPr>
                <w:ilvl w:val="0"/>
                <w:numId w:val="0"/>
              </w:numPr>
              <w:spacing w:after="0"/>
              <w:rPr>
                <w:b/>
                <w:bCs/>
                <w:sz w:val="6"/>
                <w:szCs w:val="6"/>
                <w:lang w:val="es-CO"/>
              </w:rPr>
            </w:pPr>
            <w:r w:rsidRPr="00DA0D9F">
              <w:rPr>
                <w:b/>
                <w:sz w:val="6"/>
                <w:szCs w:val="6"/>
              </w:rPr>
              <w:t>How will the classroom environment, local environment, and/or the community be used to facilitate the inquiry?</w:t>
            </w:r>
            <w:r w:rsidR="00D2537F" w:rsidRPr="00DA0D9F">
              <w:rPr>
                <w:b/>
                <w:sz w:val="6"/>
                <w:szCs w:val="6"/>
              </w:rPr>
              <w:t xml:space="preserve"> </w:t>
            </w:r>
            <w:r w:rsidR="00D2537F" w:rsidRPr="00DA0D9F">
              <w:rPr>
                <w:b/>
                <w:sz w:val="6"/>
                <w:szCs w:val="6"/>
                <w:lang w:val="es-CO"/>
              </w:rPr>
              <w:t xml:space="preserve">Para la provocación en la </w:t>
            </w:r>
            <w:r w:rsidR="00D2537F" w:rsidRPr="00DA0D9F">
              <w:rPr>
                <w:sz w:val="6"/>
                <w:szCs w:val="6"/>
                <w:lang w:val="es-CO"/>
              </w:rPr>
              <w:t xml:space="preserve">clase de español se utilizaron imágenes digitales e imágenes en físico. Los espacios de la ciudad utilizados para la indagación son: El Parque de las Garzas, el Zoológico y el Museo de Ciencias. Los profesores han hechos diferentes indagaciones de los animales que están se creían extintos o de aquellos que están en peligro. Agregamos algunos de las páginas consultadas: </w:t>
            </w:r>
            <w:hyperlink r:id="rId11" w:history="1">
              <w:r w:rsidR="00D2537F" w:rsidRPr="00DA0D9F">
                <w:rPr>
                  <w:rStyle w:val="Hyperlink"/>
                  <w:b/>
                  <w:bCs/>
                  <w:sz w:val="6"/>
                  <w:szCs w:val="6"/>
                  <w:lang w:val="es-CO"/>
                </w:rPr>
                <w:t>http://www.taringa.net/posts/imagenes/2410171/animales-extintos-y-q-se-creian-extintos.html</w:t>
              </w:r>
            </w:hyperlink>
          </w:p>
          <w:p w:rsidR="00D2537F" w:rsidRPr="00DA0D9F" w:rsidRDefault="00B45995" w:rsidP="00D2537F">
            <w:pPr>
              <w:pStyle w:val="Listbullet"/>
              <w:numPr>
                <w:ilvl w:val="0"/>
                <w:numId w:val="0"/>
              </w:numPr>
              <w:spacing w:after="0"/>
              <w:rPr>
                <w:b/>
                <w:bCs/>
                <w:sz w:val="6"/>
                <w:szCs w:val="6"/>
                <w:lang w:val="es-CO"/>
              </w:rPr>
            </w:pPr>
            <w:hyperlink r:id="rId12" w:history="1">
              <w:r w:rsidR="00D2537F" w:rsidRPr="00DA0D9F">
                <w:rPr>
                  <w:rStyle w:val="Hyperlink"/>
                  <w:b/>
                  <w:bCs/>
                  <w:sz w:val="6"/>
                  <w:szCs w:val="6"/>
                  <w:lang w:val="es-CO"/>
                </w:rPr>
                <w:t>http://elsuenodelosdespiertos.blogspot.com/2010/10/reaparicion-de-animales-que-se-creian.html</w:t>
              </w:r>
            </w:hyperlink>
          </w:p>
          <w:p w:rsidR="00D2537F" w:rsidRPr="00DA0D9F" w:rsidRDefault="00B45995" w:rsidP="00D2537F">
            <w:pPr>
              <w:pStyle w:val="Listbullet"/>
              <w:numPr>
                <w:ilvl w:val="0"/>
                <w:numId w:val="0"/>
              </w:numPr>
              <w:spacing w:after="0"/>
              <w:rPr>
                <w:b/>
                <w:bCs/>
                <w:sz w:val="6"/>
                <w:szCs w:val="6"/>
                <w:lang w:val="es-CO"/>
              </w:rPr>
            </w:pPr>
            <w:hyperlink r:id="rId13" w:history="1">
              <w:r w:rsidR="00D2537F" w:rsidRPr="00DA0D9F">
                <w:rPr>
                  <w:rStyle w:val="Hyperlink"/>
                  <w:b/>
                  <w:bCs/>
                  <w:sz w:val="6"/>
                  <w:szCs w:val="6"/>
                  <w:lang w:val="es-CO"/>
                </w:rPr>
                <w:t>http://www.mnn.com/earth-matters/wilderness-resources/photos/lazarus-species-13-extinct-animals-found-alive/cuban-solen</w:t>
              </w:r>
            </w:hyperlink>
          </w:p>
          <w:p w:rsidR="00D2537F" w:rsidRPr="00DA0D9F" w:rsidRDefault="00B45995" w:rsidP="00D2537F">
            <w:pPr>
              <w:pStyle w:val="Listbullet"/>
              <w:numPr>
                <w:ilvl w:val="0"/>
                <w:numId w:val="0"/>
              </w:numPr>
              <w:spacing w:after="0"/>
              <w:rPr>
                <w:b/>
                <w:bCs/>
                <w:sz w:val="6"/>
                <w:szCs w:val="6"/>
                <w:lang w:val="es-CO"/>
              </w:rPr>
            </w:pPr>
            <w:hyperlink r:id="rId14" w:history="1">
              <w:r w:rsidR="00D2537F" w:rsidRPr="00DA0D9F">
                <w:rPr>
                  <w:rStyle w:val="Hyperlink"/>
                  <w:b/>
                  <w:bCs/>
                  <w:sz w:val="6"/>
                  <w:szCs w:val="6"/>
                  <w:lang w:val="es-CO"/>
                </w:rPr>
                <w:t>http://megagalerias.terra.cl/galerias/actualidad/galeria.cfm?id_galeria=53939</w:t>
              </w:r>
            </w:hyperlink>
          </w:p>
          <w:p w:rsidR="00D2537F" w:rsidRPr="00DA0D9F" w:rsidRDefault="00B45995" w:rsidP="00D2537F">
            <w:pPr>
              <w:pStyle w:val="Listbullet"/>
              <w:numPr>
                <w:ilvl w:val="0"/>
                <w:numId w:val="0"/>
              </w:numPr>
              <w:spacing w:after="0"/>
              <w:rPr>
                <w:b/>
                <w:bCs/>
                <w:sz w:val="6"/>
                <w:szCs w:val="6"/>
                <w:lang w:val="es-CO"/>
              </w:rPr>
            </w:pPr>
            <w:hyperlink r:id="rId15" w:history="1">
              <w:r w:rsidR="00D2537F" w:rsidRPr="00DA0D9F">
                <w:rPr>
                  <w:rStyle w:val="Hyperlink"/>
                  <w:b/>
                  <w:bCs/>
                  <w:sz w:val="6"/>
                  <w:szCs w:val="6"/>
                  <w:lang w:val="es-CO"/>
                </w:rPr>
                <w:t>http://forum.guerrastribales.es/showthread.php?t=30940</w:t>
              </w:r>
            </w:hyperlink>
          </w:p>
          <w:p w:rsidR="00D2537F" w:rsidRPr="00DA0D9F" w:rsidRDefault="00B45995" w:rsidP="00D2537F">
            <w:pPr>
              <w:pStyle w:val="Listbullet"/>
              <w:numPr>
                <w:ilvl w:val="0"/>
                <w:numId w:val="0"/>
              </w:numPr>
              <w:spacing w:after="0"/>
              <w:rPr>
                <w:b/>
                <w:bCs/>
                <w:sz w:val="6"/>
                <w:szCs w:val="6"/>
                <w:lang w:val="es-CO"/>
              </w:rPr>
            </w:pPr>
            <w:hyperlink r:id="rId16" w:history="1">
              <w:r w:rsidR="00D2537F" w:rsidRPr="00DA0D9F">
                <w:rPr>
                  <w:rStyle w:val="Hyperlink"/>
                  <w:b/>
                  <w:bCs/>
                  <w:sz w:val="6"/>
                  <w:szCs w:val="6"/>
                  <w:lang w:val="es-CO"/>
                </w:rPr>
                <w:t>http://www.zonacatastrofica.com/criaturas-extintas-que-no-lo-estaban.html</w:t>
              </w:r>
            </w:hyperlink>
          </w:p>
          <w:p w:rsidR="00E12CE7" w:rsidRPr="00DA0D9F" w:rsidRDefault="00B45995" w:rsidP="00D2537F">
            <w:pPr>
              <w:pStyle w:val="Listbullet"/>
              <w:numPr>
                <w:ilvl w:val="0"/>
                <w:numId w:val="0"/>
              </w:numPr>
              <w:spacing w:after="0"/>
              <w:rPr>
                <w:rStyle w:val="Hyperlink"/>
                <w:b/>
                <w:bCs/>
                <w:sz w:val="6"/>
                <w:szCs w:val="6"/>
                <w:lang w:val="es-CO"/>
              </w:rPr>
            </w:pPr>
            <w:hyperlink r:id="rId17" w:anchor="q=animales+que+se+creian+extinguidos&amp;hl=es&amp;client=firefox-a&amp;hs=2Pz&amp;rls=org.mozilla:es-ES:official&amp;prmd=imvns&amp;ei=oeUaT8KpLIjbtwfcrcjRAw&amp;start=10&amp;sa=N&amp;fp=1&amp;biw=1920&amp;bih=840&amp;bav=on.2,or.r_gc.r_pw.,cf.osb&amp;cad=b" w:history="1">
              <w:r w:rsidR="00D2537F" w:rsidRPr="00DA0D9F">
                <w:rPr>
                  <w:rStyle w:val="Hyperlink"/>
                  <w:b/>
                  <w:bCs/>
                  <w:sz w:val="6"/>
                  <w:szCs w:val="6"/>
                  <w:lang w:val="es-CO"/>
                </w:rPr>
                <w:t>http://www.google.com.co/search?q=animales+que+se+creian+extinguidos&amp;ie=utf-8&amp;oe=utf-8&amp;aq=t&amp;rls=org.mozilla:es-ES:official&amp;client=firefox-a#q=animales+que+se+creian+extinguidos&amp;hl=es&amp;client=firefox-a&amp;hs=2Pz&amp;rls=org.mozilla:es-ES:official&amp;prmd=imvns&amp;ei=oeUaT8KpLIjbtwfcrcjRAw&amp;start=10&amp;sa=N&amp;fp=1&amp;biw=1920&amp;bih=840&amp;bav=on.2,or.r_gc.r_pw.,cf.osb&amp;cad=b</w:t>
              </w:r>
            </w:hyperlink>
          </w:p>
          <w:p w:rsidR="00DA0D9F" w:rsidRPr="00DA0D9F" w:rsidRDefault="00B45995" w:rsidP="00DA0D9F">
            <w:pPr>
              <w:pStyle w:val="Listbullet"/>
              <w:numPr>
                <w:ilvl w:val="0"/>
                <w:numId w:val="0"/>
              </w:numPr>
              <w:spacing w:after="0"/>
              <w:jc w:val="left"/>
              <w:rPr>
                <w:b/>
                <w:bCs/>
                <w:sz w:val="6"/>
                <w:szCs w:val="6"/>
                <w:lang w:val="es-CO"/>
              </w:rPr>
            </w:pPr>
            <w:hyperlink r:id="rId18" w:history="1">
              <w:r w:rsidR="00DA0D9F" w:rsidRPr="00DA0D9F">
                <w:rPr>
                  <w:rStyle w:val="Hyperlink"/>
                  <w:b/>
                  <w:bCs/>
                  <w:sz w:val="6"/>
                  <w:szCs w:val="6"/>
                  <w:lang w:val="es-CO"/>
                </w:rPr>
                <w:t>http://www.youtube.com/watch?v=ov8FXn0Dn8s</w:t>
              </w:r>
            </w:hyperlink>
            <w:r w:rsidR="00DA0D9F" w:rsidRPr="00DA0D9F">
              <w:rPr>
                <w:b/>
                <w:bCs/>
                <w:sz w:val="6"/>
                <w:szCs w:val="6"/>
                <w:lang w:val="es-CO"/>
              </w:rPr>
              <w:t xml:space="preserve">  </w:t>
            </w:r>
            <w:proofErr w:type="spellStart"/>
            <w:r w:rsidR="00DA0D9F" w:rsidRPr="00DA0D9F">
              <w:rPr>
                <w:b/>
                <w:bCs/>
                <w:kern w:val="36"/>
                <w:sz w:val="6"/>
                <w:szCs w:val="6"/>
                <w:highlight w:val="cyan"/>
                <w:lang w:val="es-CO" w:eastAsia="es-CO"/>
              </w:rPr>
              <w:t>Aguia</w:t>
            </w:r>
            <w:proofErr w:type="spellEnd"/>
            <w:r w:rsidR="00DA0D9F" w:rsidRPr="00DA0D9F">
              <w:rPr>
                <w:b/>
                <w:bCs/>
                <w:kern w:val="36"/>
                <w:sz w:val="6"/>
                <w:szCs w:val="6"/>
                <w:highlight w:val="cyan"/>
                <w:lang w:val="es-CO" w:eastAsia="es-CO"/>
              </w:rPr>
              <w:t xml:space="preserve"> real cazando cabra montesa</w:t>
            </w:r>
          </w:p>
          <w:p w:rsidR="00DA0D9F" w:rsidRPr="00DA0D9F" w:rsidRDefault="00B45995" w:rsidP="00DA0D9F">
            <w:pPr>
              <w:pStyle w:val="Listbullet"/>
              <w:numPr>
                <w:ilvl w:val="0"/>
                <w:numId w:val="0"/>
              </w:numPr>
              <w:spacing w:after="0"/>
              <w:rPr>
                <w:b/>
                <w:bCs/>
                <w:sz w:val="6"/>
                <w:szCs w:val="6"/>
                <w:highlight w:val="cyan"/>
                <w:lang w:val="es-CO"/>
              </w:rPr>
            </w:pPr>
            <w:hyperlink r:id="rId19" w:history="1">
              <w:r w:rsidR="00DA0D9F" w:rsidRPr="00DA0D9F">
                <w:rPr>
                  <w:rStyle w:val="Hyperlink"/>
                  <w:b/>
                  <w:bCs/>
                  <w:sz w:val="6"/>
                  <w:szCs w:val="6"/>
                  <w:lang w:val="es-CO"/>
                </w:rPr>
                <w:t>http://www.youtube.com/watch?v=4irYqe5yjcE&amp;feature=endscreen&amp;NR=1</w:t>
              </w:r>
            </w:hyperlink>
            <w:r w:rsidR="00DA0D9F" w:rsidRPr="00DA0D9F">
              <w:rPr>
                <w:b/>
                <w:bCs/>
                <w:sz w:val="6"/>
                <w:szCs w:val="6"/>
                <w:highlight w:val="cyan"/>
                <w:lang w:val="es-CO"/>
              </w:rPr>
              <w:t xml:space="preserve"> </w:t>
            </w:r>
            <w:proofErr w:type="spellStart"/>
            <w:r w:rsidR="00DA0D9F" w:rsidRPr="00DA0D9F">
              <w:rPr>
                <w:b/>
                <w:bCs/>
                <w:sz w:val="6"/>
                <w:szCs w:val="6"/>
                <w:highlight w:val="cyan"/>
                <w:lang w:val="es-CO"/>
              </w:rPr>
              <w:t>Aguila</w:t>
            </w:r>
            <w:proofErr w:type="spellEnd"/>
            <w:r w:rsidR="00DA0D9F" w:rsidRPr="00DA0D9F">
              <w:rPr>
                <w:b/>
                <w:bCs/>
                <w:sz w:val="6"/>
                <w:szCs w:val="6"/>
                <w:highlight w:val="cyan"/>
                <w:lang w:val="es-CO"/>
              </w:rPr>
              <w:t xml:space="preserve"> cazando una serpiente marina</w:t>
            </w:r>
          </w:p>
          <w:p w:rsidR="00DA0D9F" w:rsidRPr="00DA0D9F" w:rsidRDefault="00B45995" w:rsidP="00DA0D9F">
            <w:pPr>
              <w:pStyle w:val="Listbullet"/>
              <w:numPr>
                <w:ilvl w:val="0"/>
                <w:numId w:val="0"/>
              </w:numPr>
              <w:spacing w:after="0"/>
              <w:rPr>
                <w:b/>
                <w:bCs/>
                <w:sz w:val="6"/>
                <w:szCs w:val="6"/>
                <w:lang w:val="es-CO"/>
              </w:rPr>
            </w:pPr>
            <w:hyperlink r:id="rId20" w:history="1">
              <w:r w:rsidR="00DA0D9F" w:rsidRPr="00DA0D9F">
                <w:rPr>
                  <w:rStyle w:val="Hyperlink"/>
                  <w:b/>
                  <w:bCs/>
                  <w:sz w:val="6"/>
                  <w:szCs w:val="6"/>
                  <w:lang w:val="es-CO"/>
                </w:rPr>
                <w:t>http://www.youtube.com/watch?v=GGSi4mNML0Q&amp;feature=related</w:t>
              </w:r>
            </w:hyperlink>
          </w:p>
          <w:p w:rsidR="00DA0D9F" w:rsidRPr="00DA0D9F" w:rsidRDefault="00DA0D9F" w:rsidP="00D2537F">
            <w:pPr>
              <w:pStyle w:val="Listbullet"/>
              <w:numPr>
                <w:ilvl w:val="0"/>
                <w:numId w:val="0"/>
              </w:numPr>
              <w:spacing w:after="0"/>
              <w:rPr>
                <w:b/>
                <w:bCs/>
                <w:sz w:val="6"/>
                <w:szCs w:val="6"/>
                <w:lang w:val="es-CO"/>
              </w:rPr>
            </w:pPr>
          </w:p>
          <w:p w:rsidR="00E12CE7" w:rsidRPr="00DA0D9F" w:rsidRDefault="00E12CE7" w:rsidP="00E12CE7">
            <w:pPr>
              <w:spacing w:after="120"/>
              <w:rPr>
                <w:rFonts w:ascii="Arial" w:hAnsi="Arial" w:cs="Arial"/>
                <w:b/>
                <w:sz w:val="6"/>
                <w:szCs w:val="6"/>
              </w:rPr>
            </w:pPr>
            <w:r w:rsidRPr="00DA0D9F">
              <w:rPr>
                <w:rFonts w:ascii="Arial" w:hAnsi="Arial" w:cs="Arial"/>
                <w:b/>
                <w:sz w:val="6"/>
                <w:szCs w:val="6"/>
              </w:rPr>
              <w:t>How will the classroom environment, local environment, and/or the community be used to facilitate the inquiry?</w:t>
            </w:r>
          </w:p>
          <w:p w:rsidR="00B94B19" w:rsidRPr="000C2D73" w:rsidRDefault="000C2D73" w:rsidP="00C01B8A">
            <w:pPr>
              <w:spacing w:after="120"/>
              <w:rPr>
                <w:rFonts w:ascii="Arial" w:hAnsi="Arial" w:cs="Arial"/>
                <w:b/>
                <w:sz w:val="12"/>
                <w:szCs w:val="12"/>
                <w:lang w:val="es-CO"/>
              </w:rPr>
            </w:pPr>
            <w:r w:rsidRPr="00DA0D9F">
              <w:rPr>
                <w:rFonts w:ascii="Arial" w:hAnsi="Arial" w:cs="Arial"/>
                <w:b/>
                <w:sz w:val="6"/>
                <w:szCs w:val="6"/>
                <w:lang w:val="es-CO"/>
              </w:rPr>
              <w:t>Los espacios reales para esta unidad son necesarios e indispensables para lograr la mayor comprensión de los conceptos.</w:t>
            </w:r>
            <w:r w:rsidRPr="000C2D73">
              <w:rPr>
                <w:rFonts w:ascii="Arial" w:hAnsi="Arial" w:cs="Arial"/>
                <w:b/>
                <w:sz w:val="12"/>
                <w:szCs w:val="12"/>
                <w:lang w:val="es-CO"/>
              </w:rPr>
              <w:t xml:space="preserve"> </w:t>
            </w:r>
          </w:p>
        </w:tc>
        <w:tc>
          <w:tcPr>
            <w:tcW w:w="7596" w:type="dxa"/>
            <w:vMerge/>
            <w:tcBorders>
              <w:left w:val="single" w:sz="24" w:space="0" w:color="auto"/>
              <w:bottom w:val="single" w:sz="24" w:space="0" w:color="auto"/>
            </w:tcBorders>
          </w:tcPr>
          <w:p w:rsidR="00B94B19" w:rsidRPr="000C2D73" w:rsidRDefault="00B94B19" w:rsidP="00B94B19">
            <w:pPr>
              <w:rPr>
                <w:rFonts w:ascii="Arial" w:hAnsi="Arial" w:cs="Arial"/>
                <w:b/>
                <w:sz w:val="16"/>
                <w:szCs w:val="16"/>
                <w:lang w:val="es-CO"/>
              </w:rPr>
            </w:pPr>
          </w:p>
        </w:tc>
      </w:tr>
    </w:tbl>
    <w:p w:rsidR="00B94B19" w:rsidRPr="000C2D73" w:rsidRDefault="00B94B19">
      <w:pPr>
        <w:rPr>
          <w:rFonts w:ascii="Arial" w:hAnsi="Arial"/>
          <w:lang w:val="es-CO"/>
        </w:rPr>
        <w:sectPr w:rsidR="00B94B19" w:rsidRPr="000C2D73">
          <w:pgSz w:w="15840" w:h="12240" w:orient="landscape"/>
          <w:pgMar w:top="288" w:right="432" w:bottom="288" w:left="432" w:header="720" w:footer="720" w:gutter="0"/>
          <w:cols w:space="720" w:equalWidth="0">
            <w:col w:w="14976" w:space="720"/>
          </w:cols>
        </w:sectPr>
      </w:pPr>
    </w:p>
    <w:p w:rsidR="00B94B19" w:rsidRPr="000C2D73" w:rsidRDefault="00B94B19">
      <w:pPr>
        <w:rPr>
          <w:rFonts w:ascii="Arial" w:hAnsi="Arial"/>
          <w:lang w:val="es-CO"/>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AE49B0" w:rsidTr="00CD507F">
        <w:trPr>
          <w:trHeight w:val="3274"/>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 xml:space="preserve">Assess the outcome of the inquiry by providing evidence of students’ understanding of the central idea. The reflections of all </w:t>
            </w:r>
            <w:proofErr w:type="gramStart"/>
            <w:r w:rsidRPr="00AE49B0">
              <w:rPr>
                <w:rFonts w:ascii="Arial" w:hAnsi="Arial"/>
                <w:b/>
                <w:sz w:val="12"/>
                <w:szCs w:val="12"/>
              </w:rPr>
              <w:t>teacher</w:t>
            </w:r>
            <w:proofErr w:type="gramEnd"/>
            <w:r w:rsidRPr="00AE49B0">
              <w:rPr>
                <w:rFonts w:ascii="Arial" w:hAnsi="Arial"/>
                <w:b/>
                <w:sz w:val="12"/>
                <w:szCs w:val="12"/>
              </w:rPr>
              <w:t xml:space="preserve"> involved in the planning and teaching of the inquiry should be included.</w:t>
            </w:r>
          </w:p>
          <w:p w:rsidR="00B94B19" w:rsidRPr="00AE49B0" w:rsidRDefault="00B94B19" w:rsidP="00B94B19">
            <w:pPr>
              <w:rPr>
                <w:rFonts w:ascii="Arial" w:hAnsi="Arial"/>
                <w:sz w:val="12"/>
                <w:szCs w:val="12"/>
              </w:rPr>
            </w:pPr>
          </w:p>
          <w:p w:rsidR="00A74C7F" w:rsidRDefault="006F2CC6" w:rsidP="00AE49B0">
            <w:pPr>
              <w:rPr>
                <w:rFonts w:ascii="Arial" w:hAnsi="Arial"/>
                <w:sz w:val="12"/>
                <w:szCs w:val="12"/>
              </w:rPr>
            </w:pPr>
            <w:r w:rsidRPr="0020342F">
              <w:rPr>
                <w:rFonts w:ascii="Arial" w:hAnsi="Arial"/>
                <w:sz w:val="12"/>
                <w:szCs w:val="12"/>
              </w:rPr>
              <w:t>Children have a better understanding of what a living being is and needs in order to survive</w:t>
            </w:r>
            <w:r w:rsidR="00D76BE3" w:rsidRPr="0020342F">
              <w:rPr>
                <w:rFonts w:ascii="Arial" w:hAnsi="Arial"/>
                <w:sz w:val="12"/>
                <w:szCs w:val="12"/>
              </w:rPr>
              <w:t>. Many of them knew the characteristic of a living thing</w:t>
            </w:r>
            <w:r w:rsidR="00421EC1" w:rsidRPr="0020342F">
              <w:rPr>
                <w:rFonts w:ascii="Arial" w:hAnsi="Arial"/>
                <w:sz w:val="12"/>
                <w:szCs w:val="12"/>
              </w:rPr>
              <w:t xml:space="preserve"> worked in Prekinder, this information permitted to work deeper in the inquiry.</w:t>
            </w:r>
            <w:r w:rsidR="0020342F">
              <w:rPr>
                <w:rFonts w:ascii="Arial" w:hAnsi="Arial"/>
                <w:sz w:val="12"/>
                <w:szCs w:val="12"/>
              </w:rPr>
              <w:t xml:space="preserve"> After the learning experiences </w:t>
            </w:r>
            <w:r w:rsidR="009F0326">
              <w:rPr>
                <w:rFonts w:ascii="Arial" w:hAnsi="Arial"/>
                <w:sz w:val="12"/>
                <w:szCs w:val="12"/>
              </w:rPr>
              <w:t xml:space="preserve">they </w:t>
            </w:r>
            <w:r w:rsidR="009F0326" w:rsidRPr="0020342F">
              <w:rPr>
                <w:rFonts w:ascii="Arial" w:hAnsi="Arial"/>
                <w:sz w:val="12"/>
                <w:szCs w:val="12"/>
              </w:rPr>
              <w:t>were</w:t>
            </w:r>
            <w:r w:rsidRPr="0020342F">
              <w:rPr>
                <w:rFonts w:ascii="Arial" w:hAnsi="Arial"/>
                <w:sz w:val="12"/>
                <w:szCs w:val="12"/>
              </w:rPr>
              <w:t xml:space="preserve"> able to identify the causes </w:t>
            </w:r>
            <w:r w:rsidR="00A74C7F" w:rsidRPr="0020342F">
              <w:rPr>
                <w:rFonts w:ascii="Arial" w:hAnsi="Arial"/>
                <w:sz w:val="12"/>
                <w:szCs w:val="12"/>
              </w:rPr>
              <w:t>of extinction</w:t>
            </w:r>
            <w:r w:rsidR="0020342F">
              <w:rPr>
                <w:rFonts w:ascii="Arial" w:hAnsi="Arial"/>
                <w:sz w:val="12"/>
                <w:szCs w:val="12"/>
              </w:rPr>
              <w:t xml:space="preserve">, most of them give at least two conclusions of  </w:t>
            </w:r>
            <w:r w:rsidR="00A74C7F" w:rsidRPr="0020342F">
              <w:rPr>
                <w:rFonts w:ascii="Arial" w:hAnsi="Arial"/>
                <w:sz w:val="12"/>
                <w:szCs w:val="12"/>
              </w:rPr>
              <w:t xml:space="preserve"> the importance o</w:t>
            </w:r>
            <w:r w:rsidR="009D5187" w:rsidRPr="0020342F">
              <w:rPr>
                <w:rFonts w:ascii="Arial" w:hAnsi="Arial"/>
                <w:sz w:val="12"/>
                <w:szCs w:val="12"/>
              </w:rPr>
              <w:t xml:space="preserve">f taking care of </w:t>
            </w:r>
            <w:r w:rsidR="00A74C7F" w:rsidRPr="0020342F">
              <w:rPr>
                <w:rFonts w:ascii="Arial" w:hAnsi="Arial"/>
                <w:sz w:val="12"/>
                <w:szCs w:val="12"/>
              </w:rPr>
              <w:t>the planet</w:t>
            </w:r>
            <w:r w:rsidR="0020342F">
              <w:rPr>
                <w:rFonts w:ascii="Arial" w:hAnsi="Arial"/>
                <w:sz w:val="12"/>
                <w:szCs w:val="12"/>
              </w:rPr>
              <w:t xml:space="preserve">, </w:t>
            </w:r>
            <w:r w:rsidR="009F0326">
              <w:rPr>
                <w:rFonts w:ascii="Arial" w:hAnsi="Arial"/>
                <w:sz w:val="12"/>
                <w:szCs w:val="12"/>
              </w:rPr>
              <w:t xml:space="preserve">they </w:t>
            </w:r>
            <w:r w:rsidR="009F0326" w:rsidRPr="0020342F">
              <w:rPr>
                <w:rFonts w:ascii="Arial" w:hAnsi="Arial"/>
                <w:sz w:val="12"/>
                <w:szCs w:val="12"/>
              </w:rPr>
              <w:t>expressed</w:t>
            </w:r>
            <w:r w:rsidR="00A74C7F" w:rsidRPr="0020342F">
              <w:rPr>
                <w:rFonts w:ascii="Arial" w:hAnsi="Arial"/>
                <w:sz w:val="12"/>
                <w:szCs w:val="12"/>
              </w:rPr>
              <w:t xml:space="preserve"> their concern about the animals that were already extinct</w:t>
            </w:r>
            <w:r w:rsidR="0020342F">
              <w:rPr>
                <w:rFonts w:ascii="Arial" w:hAnsi="Arial"/>
                <w:sz w:val="12"/>
                <w:szCs w:val="12"/>
              </w:rPr>
              <w:t>.</w:t>
            </w:r>
            <w:r w:rsidR="009F0326">
              <w:rPr>
                <w:rFonts w:ascii="Arial" w:hAnsi="Arial"/>
                <w:sz w:val="12"/>
                <w:szCs w:val="12"/>
              </w:rPr>
              <w:t xml:space="preserve"> </w:t>
            </w:r>
          </w:p>
          <w:p w:rsidR="0020342F" w:rsidRPr="0020342F" w:rsidRDefault="0020342F" w:rsidP="00AE49B0">
            <w:pPr>
              <w:rPr>
                <w:rFonts w:ascii="Arial" w:hAnsi="Arial"/>
                <w:sz w:val="12"/>
                <w:szCs w:val="12"/>
              </w:rPr>
            </w:pPr>
          </w:p>
          <w:p w:rsidR="009D5187" w:rsidRDefault="00A74C7F" w:rsidP="00AE49B0">
            <w:pPr>
              <w:rPr>
                <w:rFonts w:ascii="Arial" w:hAnsi="Arial"/>
                <w:sz w:val="12"/>
                <w:szCs w:val="12"/>
              </w:rPr>
            </w:pPr>
            <w:r w:rsidRPr="0020342F">
              <w:rPr>
                <w:rFonts w:ascii="Arial" w:hAnsi="Arial"/>
                <w:sz w:val="12"/>
                <w:szCs w:val="12"/>
              </w:rPr>
              <w:t>Children</w:t>
            </w:r>
            <w:r w:rsidR="0020342F">
              <w:rPr>
                <w:rFonts w:ascii="Arial" w:hAnsi="Arial"/>
                <w:sz w:val="12"/>
                <w:szCs w:val="12"/>
              </w:rPr>
              <w:t xml:space="preserve"> not only</w:t>
            </w:r>
            <w:r w:rsidRPr="0020342F">
              <w:rPr>
                <w:rFonts w:ascii="Arial" w:hAnsi="Arial"/>
                <w:sz w:val="12"/>
                <w:szCs w:val="12"/>
              </w:rPr>
              <w:t xml:space="preserve"> identified some physical and behavioral characteristics that help living beings adapt </w:t>
            </w:r>
            <w:r w:rsidR="009D5187" w:rsidRPr="0020342F">
              <w:rPr>
                <w:rFonts w:ascii="Arial" w:hAnsi="Arial"/>
                <w:sz w:val="12"/>
                <w:szCs w:val="12"/>
              </w:rPr>
              <w:t xml:space="preserve">to their </w:t>
            </w:r>
            <w:r w:rsidR="009F0326" w:rsidRPr="0020342F">
              <w:rPr>
                <w:rFonts w:ascii="Arial" w:hAnsi="Arial"/>
                <w:sz w:val="12"/>
                <w:szCs w:val="12"/>
              </w:rPr>
              <w:t>environment</w:t>
            </w:r>
            <w:r w:rsidR="009F0326">
              <w:rPr>
                <w:rFonts w:ascii="Arial" w:hAnsi="Arial"/>
                <w:sz w:val="12"/>
                <w:szCs w:val="12"/>
              </w:rPr>
              <w:t xml:space="preserve"> but </w:t>
            </w:r>
            <w:r w:rsidR="009F0326" w:rsidRPr="0020342F">
              <w:rPr>
                <w:rFonts w:ascii="Arial" w:hAnsi="Arial"/>
                <w:sz w:val="12"/>
                <w:szCs w:val="12"/>
              </w:rPr>
              <w:t>reflected</w:t>
            </w:r>
            <w:r w:rsidR="009D5187" w:rsidRPr="0020342F">
              <w:rPr>
                <w:rFonts w:ascii="Arial" w:hAnsi="Arial"/>
                <w:sz w:val="12"/>
                <w:szCs w:val="12"/>
              </w:rPr>
              <w:t xml:space="preserve"> upon the importance of preserving the species.</w:t>
            </w:r>
            <w:r w:rsidR="00D76BE3" w:rsidRPr="0020342F">
              <w:rPr>
                <w:rFonts w:ascii="Arial" w:hAnsi="Arial"/>
                <w:sz w:val="12"/>
                <w:szCs w:val="12"/>
              </w:rPr>
              <w:t xml:space="preserve"> Children realized than </w:t>
            </w:r>
            <w:r w:rsidR="0020342F" w:rsidRPr="0020342F">
              <w:rPr>
                <w:rFonts w:ascii="Arial" w:hAnsi="Arial"/>
                <w:sz w:val="12"/>
                <w:szCs w:val="12"/>
              </w:rPr>
              <w:t>even</w:t>
            </w:r>
            <w:r w:rsidR="0020342F">
              <w:rPr>
                <w:rFonts w:ascii="Arial" w:hAnsi="Arial"/>
                <w:sz w:val="12"/>
                <w:szCs w:val="12"/>
              </w:rPr>
              <w:t xml:space="preserve"> thought </w:t>
            </w:r>
            <w:r w:rsidR="0020342F" w:rsidRPr="0020342F">
              <w:rPr>
                <w:rFonts w:ascii="Arial" w:hAnsi="Arial"/>
                <w:sz w:val="12"/>
                <w:szCs w:val="12"/>
              </w:rPr>
              <w:t>we</w:t>
            </w:r>
            <w:r w:rsidR="00D76BE3" w:rsidRPr="0020342F">
              <w:rPr>
                <w:rFonts w:ascii="Arial" w:hAnsi="Arial"/>
                <w:sz w:val="12"/>
                <w:szCs w:val="12"/>
              </w:rPr>
              <w:t xml:space="preserve"> are contributing to the extinction of the species with our actions </w:t>
            </w:r>
            <w:r w:rsidR="00596C70" w:rsidRPr="0020342F">
              <w:rPr>
                <w:rFonts w:ascii="Arial" w:hAnsi="Arial"/>
                <w:sz w:val="12"/>
                <w:szCs w:val="12"/>
              </w:rPr>
              <w:t>there are many</w:t>
            </w:r>
            <w:r w:rsidR="00421EC1" w:rsidRPr="0020342F">
              <w:rPr>
                <w:rFonts w:ascii="Arial" w:hAnsi="Arial"/>
                <w:sz w:val="12"/>
                <w:szCs w:val="12"/>
              </w:rPr>
              <w:t xml:space="preserve"> things that we can do</w:t>
            </w:r>
            <w:r w:rsidR="00D76BE3" w:rsidRPr="0020342F">
              <w:rPr>
                <w:rFonts w:ascii="Arial" w:hAnsi="Arial"/>
                <w:sz w:val="12"/>
                <w:szCs w:val="12"/>
              </w:rPr>
              <w:t xml:space="preserve"> to </w:t>
            </w:r>
            <w:r w:rsidR="00596C70" w:rsidRPr="0020342F">
              <w:rPr>
                <w:rFonts w:ascii="Arial" w:hAnsi="Arial"/>
                <w:sz w:val="12"/>
                <w:szCs w:val="12"/>
              </w:rPr>
              <w:t>prevent it.</w:t>
            </w:r>
            <w:r w:rsidR="00D76BE3" w:rsidRPr="0020342F">
              <w:rPr>
                <w:rFonts w:ascii="Arial" w:hAnsi="Arial"/>
                <w:sz w:val="12"/>
                <w:szCs w:val="12"/>
              </w:rPr>
              <w:t xml:space="preserve"> </w:t>
            </w:r>
          </w:p>
          <w:p w:rsidR="009F0326" w:rsidRDefault="009F0326" w:rsidP="00AE49B0">
            <w:pPr>
              <w:rPr>
                <w:rFonts w:ascii="Arial" w:hAnsi="Arial"/>
                <w:sz w:val="12"/>
                <w:szCs w:val="12"/>
              </w:rPr>
            </w:pPr>
          </w:p>
          <w:p w:rsidR="009F0326" w:rsidRDefault="009F0326" w:rsidP="00AE49B0">
            <w:pPr>
              <w:rPr>
                <w:rFonts w:ascii="Arial" w:hAnsi="Arial"/>
                <w:sz w:val="12"/>
                <w:szCs w:val="12"/>
              </w:rPr>
            </w:pPr>
            <w:r>
              <w:rPr>
                <w:rFonts w:ascii="Arial" w:hAnsi="Arial"/>
                <w:sz w:val="12"/>
                <w:szCs w:val="12"/>
              </w:rPr>
              <w:t xml:space="preserve">The expert speech of Juliana </w:t>
            </w:r>
            <w:proofErr w:type="spellStart"/>
            <w:r>
              <w:rPr>
                <w:rFonts w:ascii="Arial" w:hAnsi="Arial"/>
                <w:sz w:val="12"/>
                <w:szCs w:val="12"/>
              </w:rPr>
              <w:t>Rengifo</w:t>
            </w:r>
            <w:proofErr w:type="spellEnd"/>
            <w:r>
              <w:rPr>
                <w:rFonts w:ascii="Arial" w:hAnsi="Arial"/>
                <w:sz w:val="12"/>
                <w:szCs w:val="12"/>
              </w:rPr>
              <w:t xml:space="preserve"> allowed them to have a clear understanding of the concepts of habitat and adaptation.</w:t>
            </w:r>
          </w:p>
          <w:p w:rsidR="009D5187" w:rsidRPr="0020342F" w:rsidRDefault="009D5187" w:rsidP="00AE49B0">
            <w:pPr>
              <w:rPr>
                <w:rFonts w:ascii="Arial" w:hAnsi="Arial"/>
                <w:sz w:val="12"/>
                <w:szCs w:val="12"/>
              </w:rPr>
            </w:pPr>
          </w:p>
          <w:p w:rsidR="009D5187" w:rsidRPr="0020342F" w:rsidRDefault="009D5187" w:rsidP="00B94B19">
            <w:pPr>
              <w:rPr>
                <w:rFonts w:ascii="Arial" w:hAnsi="Arial"/>
                <w:sz w:val="12"/>
                <w:szCs w:val="12"/>
              </w:rPr>
            </w:pPr>
          </w:p>
          <w:p w:rsidR="00A74C7F" w:rsidRPr="00AE49B0" w:rsidRDefault="00A74C7F" w:rsidP="00B94B19">
            <w:pPr>
              <w:rPr>
                <w:rFonts w:ascii="Arial" w:hAnsi="Arial"/>
                <w:color w:val="FF0000"/>
                <w:sz w:val="12"/>
                <w:szCs w:val="12"/>
              </w:rPr>
            </w:pPr>
          </w:p>
          <w:p w:rsidR="00B94B19" w:rsidRPr="00AE49B0" w:rsidRDefault="00B94B19" w:rsidP="00E12CE7">
            <w:pPr>
              <w:pStyle w:val="ListParagraph"/>
              <w:ind w:left="0"/>
              <w:rPr>
                <w:rFonts w:ascii="Arial" w:hAnsi="Arial" w:cs="Arial"/>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How you could improve on the assessment task(s) so that you would have a more accurate picture of each student’s understanding of the central idea.</w:t>
            </w:r>
          </w:p>
          <w:p w:rsidR="00340A6D" w:rsidRPr="00AE49B0" w:rsidRDefault="00340A6D" w:rsidP="00B94B19">
            <w:pPr>
              <w:rPr>
                <w:sz w:val="12"/>
                <w:szCs w:val="12"/>
              </w:rPr>
            </w:pPr>
          </w:p>
          <w:p w:rsidR="00090FAD" w:rsidRPr="00AE49B0" w:rsidRDefault="00E47A8F" w:rsidP="00E12CE7">
            <w:pPr>
              <w:rPr>
                <w:rFonts w:ascii="Arial" w:hAnsi="Arial" w:cs="Arial"/>
                <w:sz w:val="12"/>
                <w:szCs w:val="12"/>
              </w:rPr>
            </w:pPr>
            <w:r>
              <w:rPr>
                <w:rFonts w:ascii="Arial" w:hAnsi="Arial" w:cs="Arial"/>
                <w:sz w:val="12"/>
                <w:szCs w:val="12"/>
              </w:rPr>
              <w:t>We consider</w:t>
            </w:r>
            <w:r w:rsidR="00342BC4">
              <w:rPr>
                <w:rFonts w:ascii="Arial" w:hAnsi="Arial" w:cs="Arial"/>
                <w:sz w:val="12"/>
                <w:szCs w:val="12"/>
              </w:rPr>
              <w:t xml:space="preserve"> we have improved a lot when we plan in our timetable a space for giving children feedback of their work during the preparation of their performance assessment. The </w:t>
            </w:r>
            <w:proofErr w:type="spellStart"/>
            <w:r w:rsidR="00342BC4">
              <w:rPr>
                <w:rFonts w:ascii="Arial" w:hAnsi="Arial" w:cs="Arial"/>
                <w:sz w:val="12"/>
                <w:szCs w:val="12"/>
              </w:rPr>
              <w:t>mentory</w:t>
            </w:r>
            <w:proofErr w:type="spellEnd"/>
            <w:r w:rsidR="00342BC4">
              <w:rPr>
                <w:rFonts w:ascii="Arial" w:hAnsi="Arial" w:cs="Arial"/>
                <w:sz w:val="12"/>
                <w:szCs w:val="12"/>
              </w:rPr>
              <w:t xml:space="preserve"> helps teachers to have a clear picture of children’s understanding of the central idea when they start preparing their performance assessment. Teachers can help them to focus in </w:t>
            </w:r>
            <w:r w:rsidR="00F13274">
              <w:rPr>
                <w:rFonts w:ascii="Arial" w:hAnsi="Arial" w:cs="Arial"/>
                <w:sz w:val="12"/>
                <w:szCs w:val="12"/>
              </w:rPr>
              <w:t>that aspect</w:t>
            </w:r>
            <w:r w:rsidR="00342BC4">
              <w:rPr>
                <w:rFonts w:ascii="Arial" w:hAnsi="Arial" w:cs="Arial"/>
                <w:sz w:val="12"/>
                <w:szCs w:val="12"/>
              </w:rPr>
              <w:t xml:space="preserve"> that they </w:t>
            </w:r>
            <w:r w:rsidR="00F13274">
              <w:rPr>
                <w:rFonts w:ascii="Arial" w:hAnsi="Arial" w:cs="Arial"/>
                <w:sz w:val="12"/>
                <w:szCs w:val="12"/>
              </w:rPr>
              <w:t>might have</w:t>
            </w:r>
            <w:r w:rsidR="00342BC4">
              <w:rPr>
                <w:rFonts w:ascii="Arial" w:hAnsi="Arial" w:cs="Arial"/>
                <w:sz w:val="12"/>
                <w:szCs w:val="12"/>
              </w:rPr>
              <w:t xml:space="preserve"> forgotten. By the other hand having a rubric permit to assess students ethically. </w:t>
            </w:r>
          </w:p>
          <w:p w:rsidR="00E12CE7" w:rsidRPr="00AE49B0" w:rsidRDefault="00342BC4" w:rsidP="00E12CE7">
            <w:pPr>
              <w:pStyle w:val="BodyText2"/>
              <w:spacing w:line="240" w:lineRule="auto"/>
              <w:rPr>
                <w:rFonts w:ascii="Arial" w:hAnsi="Arial" w:cs="Arial"/>
                <w:sz w:val="12"/>
                <w:szCs w:val="12"/>
              </w:rPr>
            </w:pPr>
            <w:r>
              <w:rPr>
                <w:rFonts w:ascii="Arial" w:hAnsi="Arial" w:cs="Arial"/>
                <w:sz w:val="12"/>
                <w:szCs w:val="12"/>
              </w:rPr>
              <w:t xml:space="preserve">Other aspect that it is important to take into account is when teachers </w:t>
            </w:r>
            <w:r w:rsidR="00F13274">
              <w:rPr>
                <w:rFonts w:ascii="Arial" w:hAnsi="Arial" w:cs="Arial"/>
                <w:sz w:val="12"/>
                <w:szCs w:val="12"/>
              </w:rPr>
              <w:t>model</w:t>
            </w:r>
            <w:r w:rsidR="00E12CE7" w:rsidRPr="00AE49B0">
              <w:rPr>
                <w:rFonts w:ascii="Arial" w:hAnsi="Arial" w:cs="Arial"/>
                <w:sz w:val="12"/>
                <w:szCs w:val="12"/>
              </w:rPr>
              <w:t xml:space="preserve"> for each of the grades (E-S-A-I) so that they know what is expected from them.</w:t>
            </w:r>
            <w:r w:rsidR="00F13274">
              <w:rPr>
                <w:rFonts w:ascii="Arial" w:hAnsi="Arial" w:cs="Arial"/>
                <w:sz w:val="12"/>
                <w:szCs w:val="12"/>
              </w:rPr>
              <w:t xml:space="preserve"> Something that we should not forget is to r</w:t>
            </w:r>
            <w:r w:rsidR="00E12CE7" w:rsidRPr="00AE49B0">
              <w:rPr>
                <w:rFonts w:ascii="Arial" w:hAnsi="Arial" w:cs="Arial"/>
                <w:sz w:val="12"/>
                <w:szCs w:val="12"/>
              </w:rPr>
              <w:t>evise the Performance Assess</w:t>
            </w:r>
            <w:r w:rsidR="00F13274">
              <w:rPr>
                <w:rFonts w:ascii="Arial" w:hAnsi="Arial" w:cs="Arial"/>
                <w:sz w:val="12"/>
                <w:szCs w:val="12"/>
              </w:rPr>
              <w:t>ment rubric during week 4 or 5 so we are sure that have been any changes.</w:t>
            </w:r>
          </w:p>
          <w:p w:rsidR="00B94B19" w:rsidRPr="00AE49B0" w:rsidRDefault="00B94B19" w:rsidP="00E12CE7">
            <w:pPr>
              <w:rPr>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sz w:val="12"/>
                <w:szCs w:val="12"/>
              </w:rPr>
            </w:pPr>
            <w:r w:rsidRPr="00AE49B0">
              <w:rPr>
                <w:rFonts w:ascii="Arial" w:hAnsi="Arial"/>
                <w:sz w:val="12"/>
                <w:szCs w:val="12"/>
              </w:rPr>
              <w:t xml:space="preserve">What was the evidence that connections were made between the central idea and the </w:t>
            </w:r>
            <w:proofErr w:type="spellStart"/>
            <w:r w:rsidRPr="00AE49B0">
              <w:rPr>
                <w:rFonts w:ascii="Arial" w:hAnsi="Arial"/>
                <w:sz w:val="12"/>
                <w:szCs w:val="12"/>
              </w:rPr>
              <w:t>transdisciplinary</w:t>
            </w:r>
            <w:proofErr w:type="spellEnd"/>
            <w:r w:rsidRPr="00AE49B0">
              <w:rPr>
                <w:rFonts w:ascii="Arial" w:hAnsi="Arial"/>
                <w:sz w:val="12"/>
                <w:szCs w:val="12"/>
              </w:rPr>
              <w:t xml:space="preserve"> theme?</w:t>
            </w:r>
          </w:p>
          <w:p w:rsidR="00B94B19" w:rsidRPr="00AE49B0" w:rsidRDefault="00B94B19" w:rsidP="00B94B19">
            <w:pPr>
              <w:rPr>
                <w:rFonts w:ascii="Arial" w:hAnsi="Arial"/>
                <w:sz w:val="12"/>
                <w:szCs w:val="12"/>
              </w:rPr>
            </w:pP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established differences and similarities among living things.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identified and named living things´ adaptations and their interactions.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By learning about living things and their habitats, children showed understanding of the natural world and its laws.</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discovered which living things can live in certain places and how they had developed strategies to do it. </w:t>
            </w:r>
          </w:p>
          <w:p w:rsidR="00B94B19" w:rsidRDefault="00F13274" w:rsidP="00E12CE7">
            <w:pPr>
              <w:rPr>
                <w:rFonts w:ascii="Arial" w:hAnsi="Arial" w:cs="Arial"/>
                <w:color w:val="000000"/>
                <w:sz w:val="12"/>
                <w:szCs w:val="12"/>
              </w:rPr>
            </w:pPr>
            <w:r>
              <w:rPr>
                <w:rFonts w:ascii="Arial" w:hAnsi="Arial" w:cs="Arial"/>
                <w:color w:val="000000"/>
                <w:sz w:val="12"/>
                <w:szCs w:val="12"/>
              </w:rPr>
              <w:t xml:space="preserve">                      </w:t>
            </w:r>
            <w:r w:rsidR="00E12CE7" w:rsidRPr="00AE49B0">
              <w:rPr>
                <w:rFonts w:ascii="Arial" w:hAnsi="Arial" w:cs="Arial"/>
                <w:color w:val="000000"/>
                <w:sz w:val="12"/>
                <w:szCs w:val="12"/>
              </w:rPr>
              <w:t>They answered their own questions regarding their chosen animal,</w:t>
            </w:r>
            <w:r>
              <w:rPr>
                <w:rFonts w:ascii="Arial" w:hAnsi="Arial" w:cs="Arial"/>
                <w:color w:val="000000"/>
                <w:sz w:val="12"/>
                <w:szCs w:val="12"/>
              </w:rPr>
              <w:t xml:space="preserve"> after searching in different </w:t>
            </w:r>
            <w:r w:rsidR="00E12CE7" w:rsidRPr="00AE49B0">
              <w:rPr>
                <w:rFonts w:ascii="Arial" w:hAnsi="Arial" w:cs="Arial"/>
                <w:color w:val="000000"/>
                <w:sz w:val="12"/>
                <w:szCs w:val="12"/>
              </w:rPr>
              <w:t>sources.</w:t>
            </w:r>
          </w:p>
          <w:p w:rsidR="00E47031" w:rsidRPr="00AE49B0" w:rsidRDefault="00E47031" w:rsidP="000D4C2E">
            <w:pPr>
              <w:ind w:left="720"/>
              <w:rPr>
                <w:rFonts w:ascii="Arial" w:hAnsi="Arial" w:cs="Arial"/>
                <w:sz w:val="12"/>
                <w:szCs w:val="12"/>
              </w:rPr>
            </w:pP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sz w:val="12"/>
          <w:szCs w:val="12"/>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t>7.</w:t>
            </w:r>
            <w:r w:rsidRPr="00AE49B0">
              <w:rPr>
                <w:rFonts w:ascii="Arial" w:hAnsi="Arial"/>
                <w:b/>
                <w:sz w:val="12"/>
                <w:szCs w:val="12"/>
              </w:rPr>
              <w:tab/>
              <w:t>To what extent did we include the elements of the PYP?</w:t>
            </w:r>
          </w:p>
        </w:tc>
      </w:tr>
      <w:tr w:rsidR="00B94B19" w:rsidRPr="00AE49B0" w:rsidTr="00CD507F">
        <w:trPr>
          <w:trHeight w:val="9885"/>
        </w:trPr>
        <w:tc>
          <w:tcPr>
            <w:tcW w:w="7344" w:type="dxa"/>
          </w:tcPr>
          <w:p w:rsidR="00B94B19" w:rsidRPr="00AE49B0" w:rsidRDefault="00E033F0" w:rsidP="00CD507F">
            <w:pPr>
              <w:spacing w:after="120"/>
              <w:rPr>
                <w:rFonts w:ascii="Arial" w:hAnsi="Arial"/>
                <w:sz w:val="12"/>
                <w:szCs w:val="12"/>
              </w:rPr>
            </w:pPr>
            <w:r w:rsidRPr="00AE49B0">
              <w:rPr>
                <w:rFonts w:ascii="Arial" w:hAnsi="Arial"/>
                <w:b/>
                <w:sz w:val="12"/>
                <w:szCs w:val="12"/>
              </w:rPr>
              <w:t>What were the learning experiences that enabled students to:</w:t>
            </w:r>
          </w:p>
          <w:p w:rsidR="003405BC" w:rsidRDefault="003405BC" w:rsidP="003405BC">
            <w:pPr>
              <w:numPr>
                <w:ilvl w:val="0"/>
                <w:numId w:val="6"/>
              </w:numPr>
              <w:tabs>
                <w:tab w:val="clear" w:pos="720"/>
                <w:tab w:val="num" w:pos="360"/>
              </w:tabs>
              <w:spacing w:after="120"/>
              <w:ind w:left="360"/>
              <w:rPr>
                <w:rFonts w:ascii="Arial" w:hAnsi="Arial"/>
                <w:sz w:val="12"/>
                <w:szCs w:val="12"/>
              </w:rPr>
            </w:pPr>
            <w:r w:rsidRPr="00AE49B0">
              <w:rPr>
                <w:rFonts w:ascii="Arial" w:hAnsi="Arial"/>
                <w:sz w:val="12"/>
                <w:szCs w:val="12"/>
              </w:rPr>
              <w:t>Develop an understanding of the concepts identified in “What do we want to learn?”</w:t>
            </w:r>
          </w:p>
          <w:p w:rsidR="00703313" w:rsidRPr="00E7200E" w:rsidRDefault="00703313" w:rsidP="00703313">
            <w:pPr>
              <w:rPr>
                <w:rFonts w:ascii="Arial" w:hAnsi="Arial" w:cs="Arial"/>
                <w:b/>
                <w:color w:val="000000"/>
                <w:sz w:val="10"/>
                <w:szCs w:val="10"/>
              </w:rPr>
            </w:pPr>
            <w:r w:rsidRPr="00E7200E">
              <w:rPr>
                <w:rFonts w:ascii="Arial" w:hAnsi="Arial" w:cs="Arial"/>
                <w:b/>
                <w:color w:val="000000"/>
                <w:sz w:val="10"/>
                <w:szCs w:val="10"/>
              </w:rPr>
              <w:t>Media: Printed, audiovisual, internet</w:t>
            </w:r>
          </w:p>
          <w:p w:rsidR="003405BC" w:rsidRPr="009F0326" w:rsidRDefault="003405BC" w:rsidP="003405BC">
            <w:pPr>
              <w:spacing w:line="276" w:lineRule="auto"/>
              <w:rPr>
                <w:rFonts w:ascii="Arial" w:hAnsi="Arial" w:cs="Arial"/>
                <w:sz w:val="12"/>
                <w:szCs w:val="12"/>
              </w:rPr>
            </w:pPr>
            <w:r w:rsidRPr="009F0326">
              <w:rPr>
                <w:rFonts w:ascii="Arial" w:hAnsi="Arial" w:cs="Arial"/>
                <w:b/>
                <w:sz w:val="12"/>
                <w:szCs w:val="12"/>
                <w:u w:val="single"/>
              </w:rPr>
              <w:t xml:space="preserve">Pedagogical Trips: </w:t>
            </w:r>
            <w:r w:rsidRPr="009F0326">
              <w:rPr>
                <w:rFonts w:ascii="Arial" w:hAnsi="Arial" w:cs="Arial"/>
                <w:sz w:val="12"/>
                <w:szCs w:val="12"/>
              </w:rPr>
              <w:t>Children showed</w:t>
            </w:r>
            <w:r w:rsidR="009F0326" w:rsidRPr="009F0326">
              <w:rPr>
                <w:rFonts w:ascii="Arial" w:hAnsi="Arial" w:cs="Arial"/>
                <w:b/>
                <w:sz w:val="12"/>
                <w:szCs w:val="12"/>
              </w:rPr>
              <w:t xml:space="preserve"> </w:t>
            </w:r>
            <w:r w:rsidRPr="009F0326">
              <w:rPr>
                <w:rFonts w:ascii="Arial" w:hAnsi="Arial" w:cs="Arial"/>
                <w:sz w:val="12"/>
                <w:szCs w:val="12"/>
              </w:rPr>
              <w:t>understanding of the concept</w:t>
            </w:r>
            <w:r w:rsidR="00703313" w:rsidRPr="009F0326">
              <w:rPr>
                <w:rFonts w:ascii="Arial" w:hAnsi="Arial" w:cs="Arial"/>
                <w:sz w:val="12"/>
                <w:szCs w:val="12"/>
              </w:rPr>
              <w:t>s</w:t>
            </w:r>
            <w:r w:rsidRPr="009F0326">
              <w:rPr>
                <w:rFonts w:ascii="Arial" w:hAnsi="Arial" w:cs="Arial"/>
                <w:sz w:val="12"/>
                <w:szCs w:val="12"/>
              </w:rPr>
              <w:t xml:space="preserve"> by recounting and giving reasons for the different adaptations living things make in their surroundings.</w:t>
            </w:r>
            <w:r w:rsidR="00703313" w:rsidRPr="009F0326">
              <w:rPr>
                <w:rFonts w:ascii="Arial" w:hAnsi="Arial" w:cs="Arial"/>
                <w:sz w:val="12"/>
                <w:szCs w:val="12"/>
              </w:rPr>
              <w:t xml:space="preserve"> </w:t>
            </w:r>
          </w:p>
          <w:p w:rsidR="003405BC" w:rsidRPr="009F0326" w:rsidRDefault="003405BC" w:rsidP="003405BC">
            <w:pPr>
              <w:spacing w:line="276" w:lineRule="auto"/>
              <w:rPr>
                <w:rFonts w:ascii="Arial" w:hAnsi="Arial" w:cs="Arial"/>
                <w:b/>
                <w:sz w:val="12"/>
                <w:szCs w:val="12"/>
                <w:u w:val="single"/>
              </w:rPr>
            </w:pPr>
            <w:r w:rsidRPr="009F0326">
              <w:rPr>
                <w:rFonts w:ascii="Arial" w:hAnsi="Arial" w:cs="Arial"/>
                <w:b/>
                <w:sz w:val="12"/>
                <w:szCs w:val="12"/>
                <w:u w:val="single"/>
              </w:rPr>
              <w:t xml:space="preserve">Interactive Presentations by experts and guests: (Guests): </w:t>
            </w:r>
            <w:r w:rsidRPr="009F0326">
              <w:rPr>
                <w:rFonts w:ascii="Arial" w:hAnsi="Arial" w:cs="Arial"/>
                <w:sz w:val="12"/>
                <w:szCs w:val="12"/>
              </w:rPr>
              <w:t xml:space="preserve">Children realized about </w:t>
            </w:r>
            <w:r w:rsidR="00FD5877" w:rsidRPr="009F0326">
              <w:rPr>
                <w:rFonts w:ascii="Arial" w:hAnsi="Arial" w:cs="Arial"/>
                <w:sz w:val="12"/>
                <w:szCs w:val="12"/>
              </w:rPr>
              <w:t>the different habitats and the animals that can live there.</w:t>
            </w:r>
          </w:p>
          <w:p w:rsidR="003405BC" w:rsidRPr="009F0326" w:rsidRDefault="003405BC" w:rsidP="003405BC">
            <w:pPr>
              <w:spacing w:line="276" w:lineRule="auto"/>
              <w:rPr>
                <w:rFonts w:ascii="Arial" w:hAnsi="Arial" w:cs="Arial"/>
                <w:sz w:val="12"/>
                <w:szCs w:val="12"/>
              </w:rPr>
            </w:pPr>
            <w:r w:rsidRPr="009F0326">
              <w:rPr>
                <w:rFonts w:ascii="Arial" w:hAnsi="Arial" w:cs="Arial"/>
                <w:b/>
                <w:sz w:val="12"/>
                <w:szCs w:val="12"/>
                <w:u w:val="single"/>
              </w:rPr>
              <w:t xml:space="preserve">Research on a topic: </w:t>
            </w:r>
            <w:r w:rsidRPr="009F0326">
              <w:rPr>
                <w:rFonts w:ascii="Arial" w:hAnsi="Arial" w:cs="Arial"/>
                <w:sz w:val="12"/>
                <w:szCs w:val="12"/>
              </w:rPr>
              <w:t>Children were able to inquire and gain knowledge about living things´ habitats and their adaptations by register</w:t>
            </w:r>
            <w:r w:rsidR="00FD5877" w:rsidRPr="009F0326">
              <w:rPr>
                <w:rFonts w:ascii="Arial" w:hAnsi="Arial" w:cs="Arial"/>
                <w:sz w:val="12"/>
                <w:szCs w:val="12"/>
              </w:rPr>
              <w:t>ing their findings in a journal by using resource books and internet.</w:t>
            </w:r>
          </w:p>
          <w:p w:rsidR="00380E5E" w:rsidRPr="009F0326" w:rsidRDefault="003405BC" w:rsidP="003405BC">
            <w:pPr>
              <w:spacing w:line="276" w:lineRule="auto"/>
              <w:rPr>
                <w:rFonts w:ascii="Arial" w:hAnsi="Arial" w:cs="Arial"/>
                <w:sz w:val="12"/>
                <w:szCs w:val="12"/>
              </w:rPr>
            </w:pPr>
            <w:r w:rsidRPr="009F0326">
              <w:rPr>
                <w:rFonts w:ascii="Arial" w:hAnsi="Arial" w:cs="Arial"/>
                <w:b/>
                <w:sz w:val="12"/>
                <w:szCs w:val="12"/>
                <w:u w:val="single"/>
              </w:rPr>
              <w:t>Cooperative learning</w:t>
            </w:r>
            <w:proofErr w:type="gramStart"/>
            <w:r w:rsidRPr="009F0326">
              <w:rPr>
                <w:rFonts w:ascii="Arial" w:hAnsi="Arial" w:cs="Arial"/>
                <w:b/>
                <w:sz w:val="12"/>
                <w:szCs w:val="12"/>
                <w:u w:val="single"/>
              </w:rPr>
              <w:t>:</w:t>
            </w:r>
            <w:r w:rsidRPr="009F0326">
              <w:rPr>
                <w:rFonts w:ascii="Arial" w:hAnsi="Arial" w:cs="Arial"/>
                <w:sz w:val="12"/>
                <w:szCs w:val="12"/>
              </w:rPr>
              <w:t>.</w:t>
            </w:r>
            <w:proofErr w:type="gramEnd"/>
            <w:r w:rsidR="00380E5E" w:rsidRPr="009F0326">
              <w:rPr>
                <w:rFonts w:ascii="Arial" w:hAnsi="Arial" w:cs="Arial"/>
                <w:sz w:val="12"/>
                <w:szCs w:val="12"/>
              </w:rPr>
              <w:t xml:space="preserve"> </w:t>
            </w:r>
          </w:p>
          <w:p w:rsidR="003405BC" w:rsidRPr="009F0326" w:rsidRDefault="00936B81" w:rsidP="003405BC">
            <w:pPr>
              <w:spacing w:line="276" w:lineRule="auto"/>
              <w:rPr>
                <w:rFonts w:ascii="Arial" w:hAnsi="Arial" w:cs="Arial"/>
                <w:sz w:val="12"/>
                <w:szCs w:val="12"/>
              </w:rPr>
            </w:pPr>
            <w:r w:rsidRPr="009F0326">
              <w:rPr>
                <w:rFonts w:ascii="Arial" w:hAnsi="Arial" w:cs="Arial"/>
                <w:sz w:val="12"/>
                <w:szCs w:val="12"/>
              </w:rPr>
              <w:t xml:space="preserve">Children worked in groups to share their knowledge </w:t>
            </w:r>
            <w:r w:rsidR="009F0326" w:rsidRPr="009F0326">
              <w:rPr>
                <w:rFonts w:ascii="Arial" w:hAnsi="Arial" w:cs="Arial"/>
                <w:sz w:val="12"/>
                <w:szCs w:val="12"/>
              </w:rPr>
              <w:t>about adaptations, made bubble</w:t>
            </w:r>
            <w:r w:rsidRPr="009F0326">
              <w:rPr>
                <w:rFonts w:ascii="Arial" w:hAnsi="Arial" w:cs="Arial"/>
                <w:sz w:val="12"/>
                <w:szCs w:val="12"/>
              </w:rPr>
              <w:t xml:space="preserve"> </w:t>
            </w:r>
            <w:r w:rsidR="009F0326" w:rsidRPr="009F0326">
              <w:rPr>
                <w:rFonts w:ascii="Arial" w:hAnsi="Arial" w:cs="Arial"/>
                <w:sz w:val="12"/>
                <w:szCs w:val="12"/>
              </w:rPr>
              <w:t>maps and</w:t>
            </w:r>
            <w:r w:rsidRPr="009F0326">
              <w:rPr>
                <w:rFonts w:ascii="Arial" w:hAnsi="Arial" w:cs="Arial"/>
                <w:sz w:val="12"/>
                <w:szCs w:val="12"/>
              </w:rPr>
              <w:t xml:space="preserve"> displayed them in the classroom.</w:t>
            </w:r>
          </w:p>
          <w:p w:rsidR="003405BC" w:rsidRPr="00AE49B0" w:rsidRDefault="003405BC" w:rsidP="003405BC">
            <w:pPr>
              <w:rPr>
                <w:rFonts w:ascii="Arial" w:hAnsi="Arial" w:cs="Arial"/>
                <w:b/>
                <w:sz w:val="12"/>
                <w:szCs w:val="12"/>
                <w:u w:val="single"/>
              </w:rPr>
            </w:pPr>
          </w:p>
          <w:p w:rsidR="003405BC" w:rsidRPr="00AE49B0" w:rsidRDefault="003405BC" w:rsidP="003405BC">
            <w:pPr>
              <w:rPr>
                <w:rFonts w:ascii="Arial" w:hAnsi="Arial"/>
                <w:sz w:val="12"/>
                <w:szCs w:val="12"/>
              </w:rPr>
            </w:pPr>
            <w:r w:rsidRPr="00AE49B0">
              <w:rPr>
                <w:rFonts w:ascii="Arial" w:hAnsi="Arial"/>
                <w:sz w:val="12"/>
                <w:szCs w:val="12"/>
              </w:rPr>
              <w:t xml:space="preserve">Demonstrate the learning and application of particular </w:t>
            </w:r>
            <w:proofErr w:type="spellStart"/>
            <w:r w:rsidRPr="00AE49B0">
              <w:rPr>
                <w:rFonts w:ascii="Arial" w:hAnsi="Arial"/>
                <w:sz w:val="12"/>
                <w:szCs w:val="12"/>
              </w:rPr>
              <w:t>transdisciplinary</w:t>
            </w:r>
            <w:proofErr w:type="spellEnd"/>
            <w:r w:rsidRPr="00AE49B0">
              <w:rPr>
                <w:rFonts w:ascii="Arial" w:hAnsi="Arial"/>
                <w:sz w:val="12"/>
                <w:szCs w:val="12"/>
              </w:rPr>
              <w:t xml:space="preserve"> skills?</w:t>
            </w:r>
          </w:p>
          <w:p w:rsidR="003405BC" w:rsidRPr="00AE49B0" w:rsidRDefault="003405BC" w:rsidP="003405BC">
            <w:pPr>
              <w:rPr>
                <w:sz w:val="12"/>
                <w:szCs w:val="12"/>
              </w:rPr>
            </w:pPr>
            <w:r w:rsidRPr="00AE49B0">
              <w:rPr>
                <w:rFonts w:ascii="Arial" w:hAnsi="Arial" w:cs="Arial"/>
                <w:b/>
                <w:sz w:val="12"/>
                <w:szCs w:val="12"/>
                <w:u w:val="single"/>
              </w:rPr>
              <w:t>RESEARCH</w:t>
            </w:r>
            <w:r w:rsidRPr="00AE49B0">
              <w:rPr>
                <w:b/>
                <w:sz w:val="12"/>
                <w:szCs w:val="12"/>
              </w:rPr>
              <w:t>:</w:t>
            </w:r>
            <w:r w:rsidRPr="00AE49B0">
              <w:rPr>
                <w:sz w:val="12"/>
                <w:szCs w:val="12"/>
              </w:rPr>
              <w:t xml:space="preserve"> </w:t>
            </w:r>
          </w:p>
          <w:p w:rsidR="003405BC" w:rsidRPr="009F0326" w:rsidRDefault="003405BC" w:rsidP="003405BC">
            <w:pPr>
              <w:rPr>
                <w:noProof/>
                <w:sz w:val="10"/>
                <w:szCs w:val="12"/>
              </w:rPr>
            </w:pPr>
            <w:r w:rsidRPr="009F0326">
              <w:rPr>
                <w:noProof/>
                <w:sz w:val="10"/>
                <w:szCs w:val="12"/>
              </w:rPr>
              <w:t xml:space="preserve">OBSERVING: USING SENSES TO NOTICE RELEVANT DETAILS (VISUAL ARTS): </w:t>
            </w:r>
          </w:p>
          <w:p w:rsidR="003405BC" w:rsidRPr="009F0326" w:rsidRDefault="003405BC" w:rsidP="003405BC">
            <w:pPr>
              <w:rPr>
                <w:noProof/>
                <w:sz w:val="10"/>
                <w:szCs w:val="12"/>
                <w:lang w:val="es-CO"/>
              </w:rPr>
            </w:pPr>
            <w:r w:rsidRPr="009F0326">
              <w:rPr>
                <w:noProof/>
                <w:sz w:val="10"/>
                <w:szCs w:val="12"/>
                <w:lang w:val="es-CO"/>
              </w:rPr>
              <w:t>Los niños observaron un</w:t>
            </w:r>
            <w:r w:rsidR="00152132" w:rsidRPr="009F0326">
              <w:rPr>
                <w:noProof/>
                <w:sz w:val="10"/>
                <w:szCs w:val="12"/>
                <w:lang w:val="es-CO"/>
              </w:rPr>
              <w:t xml:space="preserve"> gallo como modelo vivo para</w:t>
            </w:r>
            <w:r w:rsidRPr="009F0326">
              <w:rPr>
                <w:noProof/>
                <w:sz w:val="10"/>
                <w:szCs w:val="12"/>
                <w:lang w:val="es-CO"/>
              </w:rPr>
              <w:t xml:space="preserve"> observar sus caracterísiticas y detalles y poder plasmar lo observado con</w:t>
            </w:r>
            <w:r w:rsidR="00152132" w:rsidRPr="009F0326">
              <w:rPr>
                <w:noProof/>
                <w:sz w:val="10"/>
                <w:szCs w:val="12"/>
                <w:lang w:val="es-CO"/>
              </w:rPr>
              <w:t xml:space="preserve">  crayolas.</w:t>
            </w:r>
          </w:p>
          <w:p w:rsidR="007B4706" w:rsidRPr="00B05B73" w:rsidRDefault="007B4706" w:rsidP="003405BC">
            <w:pPr>
              <w:rPr>
                <w:noProof/>
                <w:color w:val="FF0000"/>
                <w:sz w:val="12"/>
                <w:szCs w:val="12"/>
                <w:lang w:val="es-CO"/>
              </w:rPr>
            </w:pPr>
          </w:p>
          <w:p w:rsidR="003405BC" w:rsidRPr="00AE49B0" w:rsidRDefault="003405BC" w:rsidP="003405BC">
            <w:pPr>
              <w:jc w:val="both"/>
              <w:rPr>
                <w:rFonts w:ascii="Arial" w:hAnsi="Arial"/>
                <w:b/>
                <w:smallCaps/>
                <w:noProof/>
                <w:sz w:val="12"/>
                <w:szCs w:val="12"/>
                <w:u w:val="single"/>
              </w:rPr>
            </w:pPr>
            <w:r w:rsidRPr="00AE49B0">
              <w:rPr>
                <w:rFonts w:ascii="Arial" w:hAnsi="Arial"/>
                <w:b/>
                <w:smallCaps/>
                <w:noProof/>
                <w:sz w:val="12"/>
                <w:szCs w:val="12"/>
                <w:u w:val="single"/>
              </w:rPr>
              <w:t>COMMUNICATION:</w:t>
            </w:r>
          </w:p>
          <w:p w:rsidR="003405BC" w:rsidRPr="00AE49B0" w:rsidRDefault="003405BC" w:rsidP="003405BC">
            <w:pPr>
              <w:jc w:val="both"/>
              <w:rPr>
                <w:rFonts w:ascii="Arial" w:hAnsi="Arial"/>
                <w:smallCaps/>
                <w:noProof/>
                <w:sz w:val="12"/>
                <w:szCs w:val="12"/>
              </w:rPr>
            </w:pPr>
            <w:r w:rsidRPr="00AE49B0">
              <w:rPr>
                <w:rFonts w:ascii="Arial" w:hAnsi="Arial"/>
                <w:smallCaps/>
                <w:noProof/>
                <w:sz w:val="12"/>
                <w:szCs w:val="12"/>
              </w:rPr>
              <w:t>-Reading: reading a variety of sources for information and pleasure (L1).</w:t>
            </w:r>
          </w:p>
          <w:p w:rsidR="003405BC" w:rsidRPr="00AE49B0" w:rsidRDefault="003405BC" w:rsidP="003405BC">
            <w:pPr>
              <w:jc w:val="both"/>
              <w:rPr>
                <w:rFonts w:ascii="Arial" w:hAnsi="Arial" w:cs="Arial"/>
                <w:noProof/>
                <w:sz w:val="12"/>
                <w:szCs w:val="12"/>
                <w:lang w:val="es-CO"/>
              </w:rPr>
            </w:pPr>
            <w:r w:rsidRPr="00AE49B0">
              <w:rPr>
                <w:rFonts w:ascii="Arial" w:hAnsi="Arial" w:cs="Arial"/>
                <w:noProof/>
                <w:sz w:val="12"/>
                <w:szCs w:val="12"/>
                <w:lang w:val="es-CO"/>
              </w:rPr>
              <w:t>Después de establecer las pautas para una lectura de aprendizaje, que les permitiera obtener información detallada acerca del texto, la mayoría de los niños realizaron una lectura más detallada y reflexiva, teniendo en cuenta las estrategias dadas para este tipo de lectura. Un grupo de niños mostró mayor interés por hacerse preguntas frente al texto antes y durante la lectura. La información obtenida se evidenció cuando los niños lograban concluir el tema del libro, los conocimientos e  ideas principales de éste y compartirlas con sus compañeros.</w:t>
            </w:r>
          </w:p>
          <w:p w:rsidR="003405BC" w:rsidRPr="009F0326" w:rsidRDefault="003405BC" w:rsidP="003405BC">
            <w:pPr>
              <w:rPr>
                <w:rFonts w:ascii="Arial" w:hAnsi="Arial"/>
                <w:smallCaps/>
                <w:noProof/>
                <w:sz w:val="12"/>
                <w:szCs w:val="12"/>
              </w:rPr>
            </w:pPr>
            <w:r w:rsidRPr="009F0326">
              <w:rPr>
                <w:rFonts w:ascii="Arial" w:hAnsi="Arial"/>
                <w:smallCaps/>
                <w:noProof/>
                <w:sz w:val="12"/>
                <w:szCs w:val="12"/>
              </w:rPr>
              <w:t xml:space="preserve">-Speaking: giving oral reports to small and large groups (L2). </w:t>
            </w:r>
            <w:r w:rsidR="00FD5877" w:rsidRPr="009F0326">
              <w:rPr>
                <w:rFonts w:ascii="Arial" w:hAnsi="Arial"/>
                <w:smallCaps/>
                <w:noProof/>
                <w:sz w:val="12"/>
                <w:szCs w:val="12"/>
              </w:rPr>
              <w:t xml:space="preserve"> Children were able to share their findings in small groups and during their performance they were able to share with parents all of their enduring understandings.</w:t>
            </w:r>
          </w:p>
          <w:p w:rsidR="003405BC" w:rsidRPr="009F0326" w:rsidRDefault="00FD5877" w:rsidP="003405BC">
            <w:pPr>
              <w:rPr>
                <w:rFonts w:ascii="Arial" w:hAnsi="Arial" w:cs="Arial"/>
                <w:noProof/>
                <w:sz w:val="12"/>
                <w:szCs w:val="12"/>
              </w:rPr>
            </w:pPr>
            <w:r w:rsidRPr="009F0326">
              <w:rPr>
                <w:rFonts w:ascii="Arial" w:hAnsi="Arial"/>
                <w:smallCaps/>
                <w:noProof/>
                <w:sz w:val="12"/>
                <w:szCs w:val="12"/>
              </w:rPr>
              <w:t>-writing: keeping a journal of the inquiry (L2).</w:t>
            </w:r>
            <w:r w:rsidRPr="009F0326">
              <w:rPr>
                <w:rFonts w:ascii="Arial" w:hAnsi="Arial" w:cs="Arial"/>
                <w:noProof/>
                <w:sz w:val="12"/>
                <w:szCs w:val="12"/>
              </w:rPr>
              <w:t xml:space="preserve"> </w:t>
            </w:r>
            <w:r w:rsidR="003405BC" w:rsidRPr="009F0326">
              <w:rPr>
                <w:rFonts w:ascii="Arial" w:hAnsi="Arial"/>
                <w:smallCaps/>
                <w:noProof/>
                <w:sz w:val="12"/>
                <w:szCs w:val="12"/>
              </w:rPr>
              <w:t xml:space="preserve">children used learnt vocabulary using structured sentences to share their ideas, findings, knowledge and opinions. </w:t>
            </w:r>
          </w:p>
          <w:p w:rsidR="003405BC" w:rsidRPr="009F0326" w:rsidRDefault="003405BC" w:rsidP="003405BC">
            <w:pPr>
              <w:rPr>
                <w:rFonts w:ascii="Arial" w:hAnsi="Arial" w:cs="Arial"/>
                <w:noProof/>
                <w:sz w:val="12"/>
                <w:szCs w:val="12"/>
              </w:rPr>
            </w:pPr>
            <w:r w:rsidRPr="009F0326">
              <w:rPr>
                <w:rFonts w:ascii="Arial" w:hAnsi="Arial"/>
                <w:smallCaps/>
                <w:noProof/>
                <w:sz w:val="12"/>
                <w:szCs w:val="12"/>
              </w:rPr>
              <w:t>-</w:t>
            </w:r>
            <w:r w:rsidRPr="009F0326">
              <w:rPr>
                <w:rFonts w:ascii="Arial" w:hAnsi="Arial" w:cs="Arial"/>
                <w:noProof/>
                <w:sz w:val="12"/>
                <w:szCs w:val="12"/>
              </w:rPr>
              <w:t xml:space="preserve"> </w:t>
            </w:r>
            <w:r w:rsidR="00BC305E" w:rsidRPr="009F0326">
              <w:rPr>
                <w:rFonts w:ascii="Arial" w:hAnsi="Arial" w:cs="Arial"/>
                <w:noProof/>
                <w:sz w:val="12"/>
                <w:szCs w:val="12"/>
              </w:rPr>
              <w:t>The journal helped them reinforce the acquisition of the knowledge which was evident when explaining their inquiries during the  performance assessment.</w:t>
            </w:r>
          </w:p>
          <w:p w:rsidR="003405BC" w:rsidRPr="009F0326" w:rsidRDefault="00FD5877" w:rsidP="003405BC">
            <w:pPr>
              <w:rPr>
                <w:rFonts w:ascii="Arial" w:hAnsi="Arial" w:cs="Arial"/>
                <w:noProof/>
                <w:sz w:val="12"/>
                <w:szCs w:val="12"/>
              </w:rPr>
            </w:pPr>
            <w:r w:rsidRPr="009F0326">
              <w:rPr>
                <w:rFonts w:ascii="Arial" w:hAnsi="Arial" w:cs="Arial"/>
                <w:noProof/>
                <w:sz w:val="12"/>
                <w:szCs w:val="12"/>
              </w:rPr>
              <w:t>-</w:t>
            </w:r>
            <w:r w:rsidR="003405BC" w:rsidRPr="009F0326">
              <w:rPr>
                <w:rFonts w:ascii="Arial" w:hAnsi="Arial" w:cs="Arial"/>
                <w:noProof/>
                <w:sz w:val="12"/>
                <w:szCs w:val="12"/>
              </w:rPr>
              <w:t>Using the journal as a tool for keeping information children were able to write in English using Spanish phonics their findings of their inquiry.</w:t>
            </w:r>
          </w:p>
          <w:p w:rsidR="003405BC" w:rsidRPr="00AE49B0" w:rsidRDefault="003405BC" w:rsidP="003405BC">
            <w:pPr>
              <w:rPr>
                <w:rFonts w:ascii="Arial" w:hAnsi="Arial"/>
                <w:b/>
                <w:smallCaps/>
                <w:noProof/>
                <w:sz w:val="12"/>
                <w:szCs w:val="12"/>
                <w:u w:val="single"/>
              </w:rPr>
            </w:pPr>
            <w:r w:rsidRPr="00AE49B0">
              <w:rPr>
                <w:rFonts w:ascii="Arial" w:hAnsi="Arial"/>
                <w:b/>
                <w:smallCaps/>
                <w:noProof/>
                <w:sz w:val="12"/>
                <w:szCs w:val="12"/>
                <w:u w:val="single"/>
              </w:rPr>
              <w:t>social</w:t>
            </w:r>
          </w:p>
          <w:p w:rsidR="003405BC" w:rsidRPr="002E1E9D" w:rsidRDefault="00FD5877" w:rsidP="003405BC">
            <w:pPr>
              <w:rPr>
                <w:rFonts w:ascii="Arial" w:hAnsi="Arial"/>
                <w:smallCaps/>
                <w:noProof/>
                <w:sz w:val="14"/>
                <w:szCs w:val="12"/>
              </w:rPr>
            </w:pPr>
            <w:r w:rsidRPr="002E1E9D">
              <w:rPr>
                <w:rFonts w:ascii="Calibri" w:hAnsi="Calibri" w:cs="Arial"/>
                <w:sz w:val="12"/>
                <w:szCs w:val="10"/>
              </w:rPr>
              <w:t>Accepting responsibility.  Being willing to assume a share of the responsibility</w:t>
            </w:r>
            <w:r w:rsidRPr="002E1E9D">
              <w:rPr>
                <w:rFonts w:ascii="Arial" w:hAnsi="Arial"/>
                <w:smallCaps/>
                <w:noProof/>
                <w:sz w:val="14"/>
                <w:szCs w:val="12"/>
              </w:rPr>
              <w:t xml:space="preserve"> </w:t>
            </w:r>
            <w:r w:rsidR="003405BC" w:rsidRPr="002E1E9D">
              <w:rPr>
                <w:rFonts w:ascii="Arial" w:hAnsi="Arial"/>
                <w:smallCaps/>
                <w:noProof/>
                <w:sz w:val="14"/>
                <w:szCs w:val="12"/>
              </w:rPr>
              <w:t xml:space="preserve"> </w:t>
            </w:r>
          </w:p>
          <w:p w:rsidR="003405BC" w:rsidRPr="00B74A2B" w:rsidRDefault="003405BC" w:rsidP="003405BC">
            <w:pPr>
              <w:pStyle w:val="Listbullet"/>
              <w:numPr>
                <w:ilvl w:val="0"/>
                <w:numId w:val="0"/>
              </w:numPr>
              <w:spacing w:after="0"/>
              <w:rPr>
                <w:sz w:val="12"/>
                <w:szCs w:val="12"/>
                <w:lang w:val="en-US"/>
              </w:rPr>
            </w:pPr>
            <w:r w:rsidRPr="00B74A2B">
              <w:rPr>
                <w:sz w:val="12"/>
                <w:szCs w:val="12"/>
                <w:lang w:val="en-US"/>
              </w:rPr>
              <w:t xml:space="preserve">Children reflected upon </w:t>
            </w:r>
            <w:r w:rsidR="00FD5877" w:rsidRPr="00B74A2B">
              <w:rPr>
                <w:sz w:val="12"/>
                <w:szCs w:val="12"/>
                <w:lang w:val="en-US"/>
              </w:rPr>
              <w:t>the importance of assuming their own responsibility so the team can achieve the task proposed.</w:t>
            </w:r>
          </w:p>
          <w:p w:rsidR="003405BC" w:rsidRPr="00AE49B0" w:rsidRDefault="003405BC" w:rsidP="00B74A2B">
            <w:pPr>
              <w:spacing w:after="120"/>
              <w:rPr>
                <w:rFonts w:ascii="Arial" w:hAnsi="Arial"/>
                <w:sz w:val="12"/>
                <w:szCs w:val="12"/>
              </w:rPr>
            </w:pPr>
            <w:r w:rsidRPr="00AE49B0">
              <w:rPr>
                <w:rFonts w:ascii="Arial" w:hAnsi="Arial"/>
                <w:sz w:val="12"/>
                <w:szCs w:val="12"/>
              </w:rPr>
              <w:t>Develop particular attributes of the learner profile and/or attitudes?</w:t>
            </w:r>
          </w:p>
          <w:p w:rsidR="003405BC" w:rsidRPr="00AE49B0" w:rsidRDefault="003405BC" w:rsidP="003405BC">
            <w:pPr>
              <w:rPr>
                <w:rFonts w:ascii="Arial" w:hAnsi="Arial"/>
                <w:color w:val="000000"/>
                <w:sz w:val="12"/>
                <w:szCs w:val="12"/>
              </w:rPr>
            </w:pPr>
            <w:r w:rsidRPr="00AE49B0">
              <w:rPr>
                <w:rFonts w:ascii="Arial" w:hAnsi="Arial"/>
                <w:color w:val="000000"/>
                <w:sz w:val="12"/>
                <w:szCs w:val="12"/>
              </w:rPr>
              <w:t>PROFILE:</w:t>
            </w:r>
          </w:p>
          <w:p w:rsidR="00482DD6" w:rsidRDefault="002E1E9D" w:rsidP="00482DD6">
            <w:pPr>
              <w:rPr>
                <w:rFonts w:ascii="Arial" w:hAnsi="Arial"/>
                <w:sz w:val="12"/>
                <w:szCs w:val="12"/>
              </w:rPr>
            </w:pPr>
            <w:r w:rsidRPr="002E1E9D">
              <w:rPr>
                <w:rFonts w:ascii="Arial" w:hAnsi="Arial"/>
                <w:sz w:val="12"/>
                <w:szCs w:val="12"/>
                <w:u w:val="single"/>
              </w:rPr>
              <w:t>Communicator</w:t>
            </w:r>
            <w:r w:rsidRPr="002E1E9D">
              <w:rPr>
                <w:rFonts w:ascii="Arial" w:hAnsi="Arial"/>
                <w:sz w:val="12"/>
                <w:szCs w:val="12"/>
              </w:rPr>
              <w:t xml:space="preserve">: They expressed </w:t>
            </w:r>
            <w:r>
              <w:rPr>
                <w:rFonts w:ascii="Arial" w:hAnsi="Arial"/>
                <w:sz w:val="12"/>
                <w:szCs w:val="12"/>
              </w:rPr>
              <w:t>ideas and information about animals, their habitats and adaptations.</w:t>
            </w:r>
          </w:p>
          <w:p w:rsidR="002E1E9D" w:rsidRDefault="002E1E9D" w:rsidP="00482DD6">
            <w:pPr>
              <w:rPr>
                <w:rFonts w:ascii="Arial" w:hAnsi="Arial"/>
                <w:sz w:val="12"/>
                <w:szCs w:val="12"/>
              </w:rPr>
            </w:pPr>
            <w:r w:rsidRPr="002E1E9D">
              <w:rPr>
                <w:rFonts w:ascii="Arial" w:hAnsi="Arial"/>
                <w:sz w:val="12"/>
                <w:szCs w:val="12"/>
                <w:u w:val="single"/>
              </w:rPr>
              <w:t xml:space="preserve">Reflective: </w:t>
            </w:r>
            <w:r w:rsidRPr="002E1E9D">
              <w:rPr>
                <w:rFonts w:ascii="Arial" w:hAnsi="Arial"/>
                <w:sz w:val="12"/>
                <w:szCs w:val="12"/>
              </w:rPr>
              <w:t xml:space="preserve">They </w:t>
            </w:r>
            <w:r>
              <w:rPr>
                <w:rFonts w:ascii="Arial" w:hAnsi="Arial"/>
                <w:sz w:val="12"/>
                <w:szCs w:val="12"/>
              </w:rPr>
              <w:t>reflected upon taking care of habitats to help the survival of animal species.</w:t>
            </w:r>
          </w:p>
          <w:p w:rsidR="002E1E9D" w:rsidRPr="002E1E9D" w:rsidRDefault="002E1E9D" w:rsidP="00482DD6">
            <w:pPr>
              <w:rPr>
                <w:rFonts w:ascii="Arial" w:hAnsi="Arial"/>
                <w:sz w:val="12"/>
                <w:szCs w:val="12"/>
                <w:u w:val="single"/>
              </w:rPr>
            </w:pPr>
          </w:p>
          <w:p w:rsidR="003405BC" w:rsidRPr="00AE49B0" w:rsidRDefault="003405BC" w:rsidP="003405BC">
            <w:pPr>
              <w:rPr>
                <w:rFonts w:ascii="Arial" w:hAnsi="Arial"/>
                <w:color w:val="000000"/>
                <w:sz w:val="12"/>
                <w:szCs w:val="12"/>
              </w:rPr>
            </w:pPr>
            <w:r w:rsidRPr="00AE49B0">
              <w:rPr>
                <w:rFonts w:ascii="Arial" w:hAnsi="Arial"/>
                <w:color w:val="000000"/>
                <w:sz w:val="12"/>
                <w:szCs w:val="12"/>
              </w:rPr>
              <w:t>ATTITUDES:</w:t>
            </w:r>
          </w:p>
          <w:p w:rsidR="002E1E9D" w:rsidRPr="002E1E9D" w:rsidRDefault="002E1E9D" w:rsidP="003405BC">
            <w:pPr>
              <w:rPr>
                <w:rFonts w:ascii="Arial" w:hAnsi="Arial"/>
                <w:sz w:val="12"/>
                <w:szCs w:val="12"/>
              </w:rPr>
            </w:pPr>
            <w:r>
              <w:rPr>
                <w:rFonts w:ascii="Arial" w:hAnsi="Arial"/>
                <w:sz w:val="12"/>
                <w:szCs w:val="12"/>
                <w:u w:val="single"/>
              </w:rPr>
              <w:t xml:space="preserve">Cooperation: </w:t>
            </w:r>
            <w:r w:rsidR="00386C7D">
              <w:rPr>
                <w:rFonts w:ascii="Arial" w:hAnsi="Arial"/>
                <w:sz w:val="12"/>
                <w:szCs w:val="12"/>
              </w:rPr>
              <w:t>Children collaborated during different situations that demanding team work.</w:t>
            </w:r>
          </w:p>
          <w:p w:rsidR="003405BC" w:rsidRPr="00B74A2B" w:rsidRDefault="003405BC" w:rsidP="003405BC">
            <w:pPr>
              <w:rPr>
                <w:rFonts w:ascii="Arial" w:hAnsi="Arial"/>
                <w:sz w:val="12"/>
                <w:szCs w:val="12"/>
              </w:rPr>
            </w:pPr>
            <w:r w:rsidRPr="00B74A2B">
              <w:rPr>
                <w:rFonts w:ascii="Arial" w:hAnsi="Arial"/>
                <w:sz w:val="12"/>
                <w:szCs w:val="12"/>
                <w:u w:val="single"/>
              </w:rPr>
              <w:t>Appreciation</w:t>
            </w:r>
            <w:r w:rsidRPr="00B74A2B">
              <w:rPr>
                <w:rFonts w:ascii="Arial" w:hAnsi="Arial"/>
                <w:sz w:val="12"/>
                <w:szCs w:val="12"/>
              </w:rPr>
              <w:t>:</w:t>
            </w:r>
            <w:r w:rsidR="002E1E9D">
              <w:rPr>
                <w:rFonts w:ascii="Arial" w:hAnsi="Arial"/>
                <w:sz w:val="12"/>
                <w:szCs w:val="12"/>
              </w:rPr>
              <w:t xml:space="preserve"> </w:t>
            </w:r>
            <w:r w:rsidRPr="00B74A2B">
              <w:rPr>
                <w:rFonts w:ascii="Arial" w:hAnsi="Arial"/>
                <w:sz w:val="12"/>
                <w:szCs w:val="12"/>
              </w:rPr>
              <w:t>They have shown interest in learning about animals and caring for them.</w:t>
            </w:r>
          </w:p>
          <w:p w:rsidR="002F320A" w:rsidRPr="00386C7D" w:rsidRDefault="002E1E9D" w:rsidP="002E1E9D">
            <w:pPr>
              <w:rPr>
                <w:rFonts w:ascii="Arial" w:hAnsi="Arial" w:cs="Arial"/>
                <w:sz w:val="12"/>
                <w:szCs w:val="12"/>
              </w:rPr>
            </w:pPr>
            <w:r w:rsidRPr="00386C7D">
              <w:rPr>
                <w:rFonts w:ascii="Arial" w:hAnsi="Arial" w:cs="Arial"/>
                <w:sz w:val="12"/>
                <w:szCs w:val="10"/>
                <w:u w:val="single"/>
              </w:rPr>
              <w:t>Integrity:</w:t>
            </w:r>
            <w:r w:rsidR="00386C7D">
              <w:rPr>
                <w:rFonts w:ascii="Arial" w:hAnsi="Arial" w:cs="Arial"/>
                <w:sz w:val="12"/>
                <w:szCs w:val="10"/>
                <w:u w:val="single"/>
              </w:rPr>
              <w:t xml:space="preserve"> </w:t>
            </w:r>
            <w:r w:rsidR="00386C7D" w:rsidRPr="00386C7D">
              <w:rPr>
                <w:rFonts w:ascii="Arial" w:hAnsi="Arial" w:cs="Arial"/>
                <w:sz w:val="12"/>
                <w:szCs w:val="10"/>
              </w:rPr>
              <w:t xml:space="preserve">Children </w:t>
            </w:r>
            <w:r w:rsidR="00386C7D">
              <w:rPr>
                <w:rFonts w:ascii="Arial" w:hAnsi="Arial" w:cs="Arial"/>
                <w:sz w:val="12"/>
                <w:szCs w:val="10"/>
              </w:rPr>
              <w:t>showed their sense of fairness when dividing the work to inquire about different animals.</w:t>
            </w: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rFonts w:ascii="Arial" w:hAnsi="Arial"/>
          <w:sz w:val="12"/>
          <w:szCs w:val="12"/>
        </w:rP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lastRenderedPageBreak/>
              <w:t>8.</w:t>
            </w:r>
            <w:r w:rsidRPr="00AE49B0">
              <w:rPr>
                <w:rFonts w:ascii="Arial" w:hAnsi="Arial"/>
                <w:b/>
                <w:sz w:val="12"/>
                <w:szCs w:val="12"/>
              </w:rPr>
              <w:tab/>
              <w:t>What student-initiated inquiries arose from the learning?</w:t>
            </w:r>
          </w:p>
        </w:tc>
      </w:tr>
      <w:tr w:rsidR="00B94B19" w:rsidRPr="00C516E3" w:rsidTr="00CD507F">
        <w:trPr>
          <w:trHeight w:val="9885"/>
        </w:trPr>
        <w:tc>
          <w:tcPr>
            <w:tcW w:w="7344" w:type="dxa"/>
          </w:tcPr>
          <w:p w:rsidR="00B94B19" w:rsidRDefault="00E033F0" w:rsidP="00B94B19">
            <w:pPr>
              <w:rPr>
                <w:rFonts w:ascii="Arial" w:hAnsi="Arial"/>
                <w:b/>
                <w:sz w:val="18"/>
                <w:szCs w:val="18"/>
              </w:rPr>
            </w:pPr>
            <w:r w:rsidRPr="004C1300">
              <w:rPr>
                <w:rFonts w:ascii="Arial" w:hAnsi="Arial"/>
                <w:b/>
                <w:sz w:val="18"/>
                <w:szCs w:val="18"/>
              </w:rPr>
              <w:t>Record a range of student-initiated inquiries and student questions and highlight any that were incorporated into the teaching and learning.</w:t>
            </w:r>
          </w:p>
          <w:p w:rsidR="007C1367" w:rsidRDefault="007C1367" w:rsidP="00B94B19">
            <w:pPr>
              <w:rPr>
                <w:rFonts w:ascii="Arial" w:hAnsi="Arial"/>
                <w:b/>
                <w:sz w:val="18"/>
                <w:szCs w:val="18"/>
              </w:rPr>
            </w:pPr>
          </w:p>
          <w:p w:rsidR="007C1367" w:rsidRPr="00A44921" w:rsidRDefault="007C1367" w:rsidP="00B94B19">
            <w:pPr>
              <w:rPr>
                <w:rFonts w:ascii="Arial" w:hAnsi="Arial"/>
                <w:sz w:val="16"/>
                <w:szCs w:val="18"/>
                <w:lang w:val="es-CO"/>
              </w:rPr>
            </w:pPr>
            <w:r w:rsidRPr="00A44921">
              <w:rPr>
                <w:rFonts w:ascii="Arial" w:hAnsi="Arial"/>
                <w:sz w:val="16"/>
                <w:szCs w:val="18"/>
                <w:lang w:val="es-CO"/>
              </w:rPr>
              <w:t xml:space="preserve">Algunos niños de GK trajeron y compartieron </w:t>
            </w:r>
            <w:proofErr w:type="gramStart"/>
            <w:r w:rsidRPr="00A44921">
              <w:rPr>
                <w:rFonts w:ascii="Arial" w:hAnsi="Arial"/>
                <w:sz w:val="16"/>
                <w:szCs w:val="18"/>
                <w:lang w:val="es-CO"/>
              </w:rPr>
              <w:t>algunos</w:t>
            </w:r>
            <w:proofErr w:type="gramEnd"/>
            <w:r w:rsidRPr="00A44921">
              <w:rPr>
                <w:rFonts w:ascii="Arial" w:hAnsi="Arial"/>
                <w:sz w:val="16"/>
                <w:szCs w:val="18"/>
                <w:lang w:val="es-CO"/>
              </w:rPr>
              <w:t xml:space="preserve"> noticias del periódico en las cuales se informaba del oso nacido en cautiverio en el zoológico de Cali y de</w:t>
            </w:r>
            <w:r w:rsidR="00A44921">
              <w:rPr>
                <w:rFonts w:ascii="Arial" w:hAnsi="Arial"/>
                <w:sz w:val="16"/>
                <w:szCs w:val="18"/>
                <w:lang w:val="es-CO"/>
              </w:rPr>
              <w:t xml:space="preserve">l mico, </w:t>
            </w:r>
            <w:r w:rsidRPr="00A44921">
              <w:rPr>
                <w:rFonts w:ascii="Arial" w:hAnsi="Arial"/>
                <w:sz w:val="16"/>
                <w:szCs w:val="18"/>
                <w:lang w:val="es-CO"/>
              </w:rPr>
              <w:t>el cual se creía era el último en su especie, pero encontraron otros de esta misma especie.</w:t>
            </w:r>
          </w:p>
          <w:p w:rsidR="009838B2" w:rsidRPr="00A44921" w:rsidRDefault="009838B2" w:rsidP="00B94B19">
            <w:pPr>
              <w:rPr>
                <w:rFonts w:ascii="Arial" w:hAnsi="Arial"/>
                <w:sz w:val="16"/>
                <w:szCs w:val="18"/>
                <w:lang w:val="es-CO"/>
              </w:rPr>
            </w:pPr>
          </w:p>
          <w:p w:rsidR="009838B2" w:rsidRPr="00A44921" w:rsidRDefault="009838B2" w:rsidP="00B94B19">
            <w:pPr>
              <w:rPr>
                <w:rFonts w:ascii="Arial" w:hAnsi="Arial"/>
                <w:sz w:val="16"/>
                <w:szCs w:val="18"/>
                <w:lang w:val="es-CO"/>
              </w:rPr>
            </w:pPr>
            <w:r w:rsidRPr="00A44921">
              <w:rPr>
                <w:rFonts w:ascii="Arial" w:hAnsi="Arial"/>
                <w:sz w:val="16"/>
                <w:szCs w:val="18"/>
                <w:lang w:val="es-CO"/>
              </w:rPr>
              <w:t>En GK, Juan Manuel Muñoz dijo a su mamá, cuando estaban en el parque, “mami cuidado con esa lagartija que parece una ramita seca, es que ella se esta camuflando para cuidarse de los animales que se la quieren comer”.</w:t>
            </w:r>
          </w:p>
          <w:p w:rsidR="00DC1516" w:rsidRPr="007C1367" w:rsidRDefault="00DC1516" w:rsidP="00B94B19">
            <w:pPr>
              <w:rPr>
                <w:rFonts w:ascii="Arial" w:hAnsi="Arial"/>
                <w:b/>
                <w:sz w:val="18"/>
                <w:szCs w:val="18"/>
                <w:lang w:val="es-CO"/>
              </w:rPr>
            </w:pPr>
          </w:p>
          <w:p w:rsidR="00D64CC2" w:rsidRPr="004C1300" w:rsidRDefault="00D64CC2" w:rsidP="00B94B19">
            <w:pPr>
              <w:rPr>
                <w:rFonts w:ascii="Arial" w:hAnsi="Arial"/>
                <w:b/>
                <w:sz w:val="18"/>
                <w:szCs w:val="18"/>
                <w:lang w:val="es-CO"/>
              </w:rPr>
            </w:pPr>
            <w:proofErr w:type="spellStart"/>
            <w:r w:rsidRPr="004C1300">
              <w:rPr>
                <w:rFonts w:ascii="Arial" w:hAnsi="Arial"/>
                <w:b/>
                <w:sz w:val="18"/>
                <w:szCs w:val="18"/>
                <w:lang w:val="es-CO"/>
              </w:rPr>
              <w:t>Students</w:t>
            </w:r>
            <w:proofErr w:type="spellEnd"/>
            <w:r w:rsidRPr="004C1300">
              <w:rPr>
                <w:rFonts w:ascii="Arial" w:hAnsi="Arial"/>
                <w:b/>
                <w:sz w:val="18"/>
                <w:szCs w:val="18"/>
                <w:lang w:val="es-CO"/>
              </w:rPr>
              <w:t xml:space="preserve"> </w:t>
            </w:r>
            <w:proofErr w:type="spellStart"/>
            <w:r w:rsidRPr="004C1300">
              <w:rPr>
                <w:rFonts w:ascii="Arial" w:hAnsi="Arial"/>
                <w:b/>
                <w:sz w:val="18"/>
                <w:szCs w:val="18"/>
                <w:lang w:val="es-CO"/>
              </w:rPr>
              <w:t>questions</w:t>
            </w:r>
            <w:proofErr w:type="spellEnd"/>
            <w:r w:rsidRPr="004C1300">
              <w:rPr>
                <w:rFonts w:ascii="Arial" w:hAnsi="Arial"/>
                <w:b/>
                <w:sz w:val="18"/>
                <w:szCs w:val="18"/>
                <w:lang w:val="es-CO"/>
              </w:rPr>
              <w:t xml:space="preserve"> </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¿Qué adaptaciones tienen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¿Porqué las personas no cuidan  los animales si son de la naturaleza?</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la gente está desapareciendo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la gente está destruyendo el hábitat de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se camuflan?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que las especies no se acaben?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los animales están en peligro de extinción?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cuidar los animales que están en vía de extinción?</w:t>
            </w:r>
          </w:p>
          <w:p w:rsidR="00FC450E" w:rsidRPr="004C1300" w:rsidRDefault="00FC450E" w:rsidP="00B94B19">
            <w:pPr>
              <w:rPr>
                <w:rFonts w:ascii="Arial" w:hAnsi="Arial"/>
                <w:b/>
                <w:sz w:val="18"/>
                <w:szCs w:val="18"/>
                <w:lang w:val="es-CO"/>
              </w:rPr>
            </w:pPr>
          </w:p>
          <w:p w:rsidR="00D64CC2" w:rsidRPr="004C1300" w:rsidRDefault="00D64CC2" w:rsidP="00B94B19">
            <w:pPr>
              <w:rPr>
                <w:rFonts w:ascii="Arial" w:hAnsi="Arial"/>
                <w:b/>
                <w:sz w:val="18"/>
                <w:szCs w:val="18"/>
              </w:rPr>
            </w:pPr>
            <w:r w:rsidRPr="004C1300">
              <w:rPr>
                <w:rFonts w:ascii="Arial" w:hAnsi="Arial"/>
                <w:b/>
                <w:sz w:val="18"/>
                <w:szCs w:val="18"/>
              </w:rPr>
              <w:t>Teachers questions / provocations</w:t>
            </w:r>
          </w:p>
          <w:p w:rsidR="00845BCC" w:rsidRPr="004C1300" w:rsidRDefault="00845BCC" w:rsidP="00845BCC">
            <w:pPr>
              <w:pStyle w:val="Body"/>
              <w:spacing w:after="0"/>
              <w:jc w:val="left"/>
              <w:rPr>
                <w:sz w:val="18"/>
                <w:szCs w:val="18"/>
              </w:rPr>
            </w:pPr>
            <w:r w:rsidRPr="004C1300">
              <w:rPr>
                <w:sz w:val="18"/>
                <w:szCs w:val="18"/>
              </w:rPr>
              <w:t>What are the adaptations that living things have to survive? What physical features help living things adapt? What are they used for? What behaviour adaptations living things have? Do all living things adapt to any surrounding? Why?</w:t>
            </w:r>
            <w:r w:rsidRPr="004C1300">
              <w:rPr>
                <w:color w:val="FF0000"/>
                <w:sz w:val="18"/>
                <w:szCs w:val="18"/>
              </w:rPr>
              <w:t xml:space="preserve"> </w:t>
            </w:r>
            <w:r w:rsidRPr="004C1300">
              <w:rPr>
                <w:sz w:val="18"/>
                <w:szCs w:val="18"/>
              </w:rPr>
              <w:t>What changes have human beings made to affect the environment? What can people do to preserve the species?</w:t>
            </w:r>
          </w:p>
          <w:p w:rsidR="00845BCC" w:rsidRPr="004C1300" w:rsidRDefault="00845BCC" w:rsidP="00B94B19">
            <w:pPr>
              <w:rPr>
                <w:rFonts w:ascii="Arial" w:hAnsi="Arial"/>
                <w:b/>
                <w:sz w:val="18"/>
                <w:szCs w:val="18"/>
              </w:rPr>
            </w:pPr>
          </w:p>
          <w:p w:rsidR="007C1367" w:rsidRPr="007C1367" w:rsidRDefault="00E033F0" w:rsidP="00B94B19">
            <w:pPr>
              <w:rPr>
                <w:rFonts w:ascii="Arial" w:hAnsi="Arial"/>
                <w:b/>
                <w:sz w:val="18"/>
                <w:szCs w:val="18"/>
              </w:rPr>
            </w:pPr>
            <w:r w:rsidRPr="004C1300">
              <w:rPr>
                <w:rFonts w:ascii="Arial" w:hAnsi="Arial"/>
                <w:b/>
                <w:sz w:val="18"/>
                <w:szCs w:val="18"/>
              </w:rPr>
              <w:t>What student–initiated actions arose from the learning?</w:t>
            </w:r>
          </w:p>
          <w:p w:rsidR="007C1367" w:rsidRPr="007C1367" w:rsidRDefault="003405BC" w:rsidP="00E47031">
            <w:pPr>
              <w:rPr>
                <w:rFonts w:ascii="Arial" w:hAnsi="Arial"/>
                <w:color w:val="000000"/>
                <w:sz w:val="18"/>
                <w:szCs w:val="18"/>
              </w:rPr>
            </w:pPr>
            <w:r w:rsidRPr="004C1300">
              <w:rPr>
                <w:rFonts w:ascii="Arial" w:hAnsi="Arial"/>
                <w:color w:val="000000"/>
                <w:sz w:val="18"/>
                <w:szCs w:val="18"/>
              </w:rPr>
              <w:t>Children brought in audio-visual material to share with classmates (books and videos) related to the Unit.</w:t>
            </w:r>
          </w:p>
          <w:p w:rsidR="00DB7E71" w:rsidRPr="004C1300" w:rsidRDefault="00DB7E71" w:rsidP="00E47031">
            <w:pPr>
              <w:rPr>
                <w:rFonts w:ascii="Arial" w:hAnsi="Arial"/>
                <w:sz w:val="18"/>
                <w:szCs w:val="18"/>
              </w:rPr>
            </w:pPr>
          </w:p>
          <w:p w:rsidR="00A44921" w:rsidRDefault="00E47031" w:rsidP="00E47031">
            <w:pPr>
              <w:rPr>
                <w:rFonts w:ascii="Arial" w:hAnsi="Arial"/>
                <w:sz w:val="16"/>
                <w:szCs w:val="18"/>
              </w:rPr>
            </w:pPr>
            <w:r w:rsidRPr="00A44921">
              <w:rPr>
                <w:rFonts w:ascii="Arial" w:hAnsi="Arial"/>
                <w:sz w:val="16"/>
                <w:szCs w:val="18"/>
                <w:u w:val="single"/>
              </w:rPr>
              <w:t>Some girls from B.K</w:t>
            </w:r>
            <w:r w:rsidR="004C1300" w:rsidRPr="00A44921">
              <w:rPr>
                <w:rFonts w:ascii="Arial" w:hAnsi="Arial"/>
                <w:sz w:val="16"/>
                <w:szCs w:val="18"/>
              </w:rPr>
              <w:t xml:space="preserve">. were making </w:t>
            </w:r>
            <w:r w:rsidR="00A44921">
              <w:rPr>
                <w:rFonts w:ascii="Arial" w:hAnsi="Arial"/>
                <w:sz w:val="16"/>
                <w:szCs w:val="18"/>
              </w:rPr>
              <w:t xml:space="preserve">a </w:t>
            </w:r>
            <w:r w:rsidR="004C1300" w:rsidRPr="00A44921">
              <w:rPr>
                <w:rFonts w:ascii="Arial" w:hAnsi="Arial"/>
                <w:sz w:val="16"/>
                <w:szCs w:val="18"/>
              </w:rPr>
              <w:t xml:space="preserve">poster </w:t>
            </w:r>
            <w:r w:rsidRPr="00A44921">
              <w:rPr>
                <w:rFonts w:ascii="Arial" w:hAnsi="Arial"/>
                <w:sz w:val="16"/>
                <w:szCs w:val="18"/>
              </w:rPr>
              <w:t>asking children to protect the animals they have at school like: squirrels, ladybugs, ants etc.</w:t>
            </w:r>
          </w:p>
          <w:p w:rsidR="00A44921" w:rsidRDefault="00A44921" w:rsidP="00E47031">
            <w:pPr>
              <w:rPr>
                <w:rFonts w:ascii="Arial" w:hAnsi="Arial"/>
                <w:sz w:val="16"/>
                <w:szCs w:val="18"/>
              </w:rPr>
            </w:pPr>
          </w:p>
          <w:p w:rsidR="00A44921" w:rsidRDefault="00A44921" w:rsidP="00E47031">
            <w:pPr>
              <w:rPr>
                <w:rFonts w:ascii="Arial" w:hAnsi="Arial"/>
                <w:sz w:val="16"/>
                <w:szCs w:val="18"/>
              </w:rPr>
            </w:pPr>
            <w:r w:rsidRPr="00A44921">
              <w:rPr>
                <w:rFonts w:ascii="Arial" w:hAnsi="Arial"/>
                <w:sz w:val="16"/>
                <w:szCs w:val="18"/>
                <w:u w:val="single"/>
              </w:rPr>
              <w:t xml:space="preserve">Some children from G.K. </w:t>
            </w:r>
            <w:r w:rsidRPr="00A44921">
              <w:rPr>
                <w:rFonts w:ascii="Arial" w:hAnsi="Arial"/>
                <w:sz w:val="16"/>
                <w:szCs w:val="18"/>
              </w:rPr>
              <w:t>realized that squirrels jump from branch to branch using their tail to balance</w:t>
            </w:r>
            <w:r>
              <w:rPr>
                <w:rFonts w:ascii="Arial" w:hAnsi="Arial"/>
                <w:sz w:val="16"/>
                <w:szCs w:val="18"/>
              </w:rPr>
              <w:t>.</w:t>
            </w:r>
          </w:p>
          <w:p w:rsidR="00A44921" w:rsidRDefault="00A44921" w:rsidP="00E47031">
            <w:pPr>
              <w:rPr>
                <w:rFonts w:ascii="Arial" w:hAnsi="Arial"/>
                <w:sz w:val="16"/>
                <w:szCs w:val="18"/>
              </w:rPr>
            </w:pPr>
          </w:p>
          <w:p w:rsidR="00A44921" w:rsidRDefault="00A44921" w:rsidP="00E47031">
            <w:pPr>
              <w:rPr>
                <w:rFonts w:ascii="Arial" w:hAnsi="Arial"/>
                <w:sz w:val="16"/>
                <w:szCs w:val="18"/>
              </w:rPr>
            </w:pPr>
            <w:r>
              <w:rPr>
                <w:rFonts w:ascii="Arial" w:hAnsi="Arial"/>
                <w:sz w:val="16"/>
                <w:szCs w:val="18"/>
              </w:rPr>
              <w:t xml:space="preserve">Some children from R.K. </w:t>
            </w:r>
            <w:r w:rsidR="000A756B">
              <w:rPr>
                <w:rFonts w:ascii="Arial" w:hAnsi="Arial"/>
                <w:sz w:val="16"/>
                <w:szCs w:val="18"/>
              </w:rPr>
              <w:t>were inquiring on their surroundings looking for animals´ habitat. Juan Esteban Guerrero, Maria Jose Medina, Juan Pablo Granada y Juan Antonio Gomez brought books to share about animals´ adaptation and habitat.</w:t>
            </w:r>
          </w:p>
          <w:p w:rsidR="000A756B" w:rsidRDefault="000A756B" w:rsidP="00E47031">
            <w:pPr>
              <w:rPr>
                <w:rFonts w:ascii="Arial" w:hAnsi="Arial"/>
                <w:sz w:val="16"/>
                <w:szCs w:val="18"/>
              </w:rPr>
            </w:pPr>
          </w:p>
          <w:p w:rsidR="00A44921" w:rsidRPr="00A44921" w:rsidRDefault="00A44921" w:rsidP="00E47031">
            <w:pPr>
              <w:rPr>
                <w:rFonts w:ascii="Arial" w:hAnsi="Arial"/>
                <w:sz w:val="16"/>
                <w:szCs w:val="18"/>
              </w:rPr>
            </w:pPr>
          </w:p>
          <w:p w:rsidR="00A44921" w:rsidRPr="004C1300" w:rsidRDefault="00A44921" w:rsidP="00E47031">
            <w:pPr>
              <w:rPr>
                <w:rFonts w:ascii="Arial" w:hAnsi="Arial"/>
                <w:sz w:val="18"/>
                <w:szCs w:val="18"/>
              </w:rPr>
            </w:pPr>
          </w:p>
          <w:p w:rsidR="00B94B19" w:rsidRPr="00C516E3" w:rsidRDefault="00B94B19" w:rsidP="00A44921">
            <w:pPr>
              <w:rPr>
                <w:sz w:val="12"/>
                <w:szCs w:val="12"/>
              </w:rPr>
            </w:pPr>
          </w:p>
        </w:tc>
      </w:tr>
    </w:tbl>
    <w:p w:rsidR="00B94B19" w:rsidRPr="00C516E3" w:rsidRDefault="00E033F0" w:rsidP="00B94B19">
      <w:pPr>
        <w:rPr>
          <w:rFonts w:ascii="Arial" w:hAnsi="Arial"/>
        </w:rPr>
      </w:pPr>
      <w:r w:rsidRPr="00C516E3">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B94B19" w:rsidRPr="008F3A53" w:rsidTr="00CD507F">
        <w:trPr>
          <w:trHeight w:val="9867"/>
        </w:trPr>
        <w:tc>
          <w:tcPr>
            <w:tcW w:w="7344" w:type="dxa"/>
          </w:tcPr>
          <w:p w:rsidR="00D928E0" w:rsidRPr="00ED4767" w:rsidRDefault="00D928E0" w:rsidP="003405BC">
            <w:pPr>
              <w:rPr>
                <w:rFonts w:ascii="Arial" w:hAnsi="Arial" w:cs="Arial"/>
                <w:sz w:val="14"/>
                <w:szCs w:val="14"/>
                <w:lang w:val="es-CO"/>
              </w:rPr>
            </w:pPr>
          </w:p>
          <w:p w:rsidR="007F0C54" w:rsidRPr="00B74A2B" w:rsidRDefault="00C564A6" w:rsidP="00405F49">
            <w:pPr>
              <w:numPr>
                <w:ilvl w:val="0"/>
                <w:numId w:val="31"/>
              </w:numPr>
              <w:rPr>
                <w:rFonts w:ascii="Arial" w:hAnsi="Arial" w:cs="Arial"/>
                <w:sz w:val="14"/>
                <w:szCs w:val="14"/>
                <w:lang w:val="es-CO"/>
              </w:rPr>
            </w:pPr>
            <w:r w:rsidRPr="00B74A2B">
              <w:rPr>
                <w:rFonts w:ascii="Arial" w:hAnsi="Arial" w:cs="Arial"/>
                <w:sz w:val="14"/>
                <w:szCs w:val="14"/>
                <w:lang w:val="es-CO"/>
              </w:rPr>
              <w:t>Recomiendo que si se sabe que estamos asignados a un área en particular, tratemos de no olvidar las tareas que se deben cumplir sin esperar a reuniones o acuerdos. Es importante cultivar el hábito de llevar propuestas a las reuniones.</w:t>
            </w:r>
          </w:p>
          <w:p w:rsidR="00C564A6" w:rsidRPr="00B74A2B" w:rsidRDefault="007F0C54" w:rsidP="00405F49">
            <w:pPr>
              <w:numPr>
                <w:ilvl w:val="0"/>
                <w:numId w:val="31"/>
              </w:numPr>
              <w:rPr>
                <w:rFonts w:ascii="Arial" w:hAnsi="Arial" w:cs="Arial"/>
                <w:sz w:val="14"/>
                <w:szCs w:val="14"/>
                <w:lang w:val="es-CO"/>
              </w:rPr>
            </w:pPr>
            <w:r w:rsidRPr="00B74A2B">
              <w:rPr>
                <w:rFonts w:ascii="Arial" w:hAnsi="Arial" w:cs="Arial"/>
                <w:sz w:val="14"/>
                <w:szCs w:val="14"/>
                <w:lang w:val="es-CO"/>
              </w:rPr>
              <w:t xml:space="preserve">El </w:t>
            </w:r>
            <w:r w:rsidR="008A0F53" w:rsidRPr="00B74A2B">
              <w:rPr>
                <w:rFonts w:ascii="Arial" w:hAnsi="Arial" w:cs="Arial"/>
                <w:sz w:val="14"/>
                <w:szCs w:val="14"/>
                <w:lang w:val="es-CO"/>
              </w:rPr>
              <w:t>cuadro que el coordinador diseñó</w:t>
            </w:r>
            <w:r w:rsidRPr="00B74A2B">
              <w:rPr>
                <w:rFonts w:ascii="Arial" w:hAnsi="Arial" w:cs="Arial"/>
                <w:sz w:val="14"/>
                <w:szCs w:val="14"/>
                <w:lang w:val="es-CO"/>
              </w:rPr>
              <w:t xml:space="preserve"> para distribuir las salidas, tareas, expertos, registros circulares entre otras cosas para cada línea de indagación,  con fechas claras, </w:t>
            </w:r>
            <w:r w:rsidR="00C564A6" w:rsidRPr="00B74A2B">
              <w:rPr>
                <w:rFonts w:ascii="Arial" w:hAnsi="Arial" w:cs="Arial"/>
                <w:sz w:val="14"/>
                <w:szCs w:val="14"/>
                <w:lang w:val="es-CO"/>
              </w:rPr>
              <w:t>no  ha sido utilizado por los miembros del equipo, les recuerdo que este cuadro nació justamente por el problema que estamos viviendo en el grado, frente al desempeño y realización de tareas. Es posible que la falta de una pareja de profesores recargue las responsabilidades y las tareas de más pero si somos consciente del uso de esta herramienta para ir registrando nuestras tareas y deberes etc</w:t>
            </w:r>
            <w:r w:rsidR="009C79A6">
              <w:rPr>
                <w:rFonts w:ascii="Arial" w:hAnsi="Arial" w:cs="Arial"/>
                <w:sz w:val="14"/>
                <w:szCs w:val="14"/>
                <w:lang w:val="es-CO"/>
              </w:rPr>
              <w:t>.</w:t>
            </w:r>
            <w:r w:rsidR="00C564A6" w:rsidRPr="00B74A2B">
              <w:rPr>
                <w:rFonts w:ascii="Arial" w:hAnsi="Arial" w:cs="Arial"/>
                <w:sz w:val="14"/>
                <w:szCs w:val="14"/>
                <w:lang w:val="es-CO"/>
              </w:rPr>
              <w:t xml:space="preserve"> podría funcionar mejor los procesos. La invitación es que nos apropiemos de él. </w:t>
            </w:r>
          </w:p>
          <w:p w:rsidR="0024012D" w:rsidRPr="00B74A2B" w:rsidRDefault="00824717" w:rsidP="00405F49">
            <w:pPr>
              <w:numPr>
                <w:ilvl w:val="0"/>
                <w:numId w:val="31"/>
              </w:numPr>
              <w:rPr>
                <w:rFonts w:ascii="Arial" w:hAnsi="Arial" w:cs="Arial"/>
                <w:sz w:val="14"/>
                <w:szCs w:val="14"/>
                <w:lang w:val="es-CO"/>
              </w:rPr>
            </w:pPr>
            <w:r w:rsidRPr="00B74A2B">
              <w:rPr>
                <w:rFonts w:ascii="Arial" w:hAnsi="Arial" w:cs="Arial"/>
                <w:sz w:val="14"/>
                <w:szCs w:val="14"/>
                <w:lang w:val="es-CO"/>
              </w:rPr>
              <w:t>El amor que los niños muestran</w:t>
            </w:r>
            <w:r w:rsidR="008A0F53" w:rsidRPr="00B74A2B">
              <w:rPr>
                <w:rFonts w:ascii="Arial" w:hAnsi="Arial" w:cs="Arial"/>
                <w:sz w:val="14"/>
                <w:szCs w:val="14"/>
                <w:lang w:val="es-CO"/>
              </w:rPr>
              <w:t xml:space="preserve"> por los animales permite</w:t>
            </w:r>
            <w:r w:rsidRPr="00B74A2B">
              <w:rPr>
                <w:rFonts w:ascii="Arial" w:hAnsi="Arial" w:cs="Arial"/>
                <w:sz w:val="14"/>
                <w:szCs w:val="14"/>
                <w:lang w:val="es-CO"/>
              </w:rPr>
              <w:t xml:space="preserve"> que todos se </w:t>
            </w:r>
            <w:r w:rsidR="009C79A6" w:rsidRPr="00B74A2B">
              <w:rPr>
                <w:rFonts w:ascii="Arial" w:hAnsi="Arial" w:cs="Arial"/>
                <w:sz w:val="14"/>
                <w:szCs w:val="14"/>
                <w:lang w:val="es-CO"/>
              </w:rPr>
              <w:t>estén</w:t>
            </w:r>
            <w:r w:rsidR="0024012D" w:rsidRPr="00B74A2B">
              <w:rPr>
                <w:rFonts w:ascii="Arial" w:hAnsi="Arial" w:cs="Arial"/>
                <w:sz w:val="14"/>
                <w:szCs w:val="14"/>
                <w:lang w:val="es-CO"/>
              </w:rPr>
              <w:t xml:space="preserve"> enganchados en la unidad desde el momento de la provocación. De igual manera</w:t>
            </w:r>
            <w:r w:rsidRPr="00B74A2B">
              <w:rPr>
                <w:rFonts w:ascii="Arial" w:hAnsi="Arial" w:cs="Arial"/>
                <w:sz w:val="14"/>
                <w:szCs w:val="14"/>
                <w:lang w:val="es-CO"/>
              </w:rPr>
              <w:t>,</w:t>
            </w:r>
            <w:r w:rsidR="0024012D" w:rsidRPr="00B74A2B">
              <w:rPr>
                <w:rFonts w:ascii="Arial" w:hAnsi="Arial" w:cs="Arial"/>
                <w:sz w:val="14"/>
                <w:szCs w:val="14"/>
                <w:lang w:val="es-CO"/>
              </w:rPr>
              <w:t xml:space="preserve"> recoger los conocimientos previos para luego comparar en una reunión posterior nos permite a los profesores tener un claro panorama de cómo están los niños frente a la unidad. En qué aspectos se encuentra fuertes y cuales se deben hacer un trabajo más puntual. </w:t>
            </w:r>
            <w:r w:rsidRPr="00B74A2B">
              <w:rPr>
                <w:rFonts w:ascii="Arial" w:hAnsi="Arial" w:cs="Arial"/>
                <w:sz w:val="14"/>
                <w:szCs w:val="14"/>
                <w:lang w:val="es-CO"/>
              </w:rPr>
              <w:t xml:space="preserve">Esto lo debemos mejorar, </w:t>
            </w:r>
            <w:r w:rsidR="0024012D" w:rsidRPr="00B74A2B">
              <w:rPr>
                <w:rFonts w:ascii="Arial" w:hAnsi="Arial" w:cs="Arial"/>
                <w:sz w:val="14"/>
                <w:szCs w:val="14"/>
                <w:lang w:val="es-CO"/>
              </w:rPr>
              <w:t>También es importante tener en cuenta que no todos los salones marcan un mismo criterio frente a las líneas, en ocasiones se ha notado que en algunos salones los niños tienen más conocimiento o manejan un mejor discurso</w:t>
            </w:r>
            <w:r w:rsidRPr="00B74A2B">
              <w:rPr>
                <w:rFonts w:ascii="Arial" w:hAnsi="Arial" w:cs="Arial"/>
                <w:sz w:val="14"/>
                <w:szCs w:val="14"/>
                <w:lang w:val="es-CO"/>
              </w:rPr>
              <w:t>.</w:t>
            </w:r>
            <w:r w:rsidR="0024012D" w:rsidRPr="00B74A2B">
              <w:rPr>
                <w:rFonts w:ascii="Arial" w:hAnsi="Arial" w:cs="Arial"/>
                <w:sz w:val="14"/>
                <w:szCs w:val="14"/>
                <w:lang w:val="es-CO"/>
              </w:rPr>
              <w:t xml:space="preserve"> </w:t>
            </w:r>
          </w:p>
          <w:p w:rsidR="00951445" w:rsidRPr="00B74A2B" w:rsidRDefault="00824717" w:rsidP="00405F49">
            <w:pPr>
              <w:numPr>
                <w:ilvl w:val="0"/>
                <w:numId w:val="31"/>
              </w:numPr>
              <w:rPr>
                <w:rFonts w:ascii="Arial" w:hAnsi="Arial" w:cs="Arial"/>
                <w:sz w:val="14"/>
                <w:szCs w:val="14"/>
                <w:lang w:val="es-CO"/>
              </w:rPr>
            </w:pPr>
            <w:r w:rsidRPr="00B74A2B">
              <w:rPr>
                <w:rFonts w:ascii="Arial" w:hAnsi="Arial" w:cs="Arial"/>
                <w:sz w:val="14"/>
                <w:szCs w:val="14"/>
                <w:lang w:val="es-CO"/>
              </w:rPr>
              <w:t>Una estrateg</w:t>
            </w:r>
            <w:r w:rsidR="00951445" w:rsidRPr="00B74A2B">
              <w:rPr>
                <w:rFonts w:ascii="Arial" w:hAnsi="Arial" w:cs="Arial"/>
                <w:sz w:val="14"/>
                <w:szCs w:val="14"/>
                <w:lang w:val="es-CO"/>
              </w:rPr>
              <w:t xml:space="preserve">ia de diferenciación que se debe tener </w:t>
            </w:r>
            <w:r w:rsidRPr="00B74A2B">
              <w:rPr>
                <w:rFonts w:ascii="Arial" w:hAnsi="Arial" w:cs="Arial"/>
                <w:sz w:val="14"/>
                <w:szCs w:val="14"/>
                <w:lang w:val="es-CO"/>
              </w:rPr>
              <w:t xml:space="preserve"> en la planeación de las unidades es </w:t>
            </w:r>
            <w:r w:rsidR="00951445" w:rsidRPr="00B74A2B">
              <w:rPr>
                <w:rFonts w:ascii="Arial" w:hAnsi="Arial" w:cs="Arial"/>
                <w:sz w:val="14"/>
                <w:szCs w:val="14"/>
                <w:lang w:val="es-CO"/>
              </w:rPr>
              <w:t xml:space="preserve">las estaciones o las agendas, </w:t>
            </w:r>
            <w:r w:rsidR="00C22613" w:rsidRPr="00B74A2B">
              <w:rPr>
                <w:rFonts w:ascii="Arial" w:hAnsi="Arial" w:cs="Arial"/>
                <w:sz w:val="14"/>
                <w:szCs w:val="14"/>
                <w:lang w:val="es-CO"/>
              </w:rPr>
              <w:t>porque</w:t>
            </w:r>
            <w:r w:rsidR="00951445" w:rsidRPr="00B74A2B">
              <w:rPr>
                <w:rFonts w:ascii="Arial" w:hAnsi="Arial" w:cs="Arial"/>
                <w:sz w:val="14"/>
                <w:szCs w:val="14"/>
                <w:lang w:val="es-CO"/>
              </w:rPr>
              <w:t xml:space="preserve"> esto favorece conocer </w:t>
            </w:r>
            <w:r w:rsidR="00C22613" w:rsidRPr="00B74A2B">
              <w:rPr>
                <w:rFonts w:ascii="Arial" w:hAnsi="Arial" w:cs="Arial"/>
                <w:sz w:val="14"/>
                <w:szCs w:val="14"/>
                <w:lang w:val="es-CO"/>
              </w:rPr>
              <w:t>cómo</w:t>
            </w:r>
            <w:r w:rsidR="00951445" w:rsidRPr="00B74A2B">
              <w:rPr>
                <w:rFonts w:ascii="Arial" w:hAnsi="Arial" w:cs="Arial"/>
                <w:sz w:val="14"/>
                <w:szCs w:val="14"/>
                <w:lang w:val="es-CO"/>
              </w:rPr>
              <w:t xml:space="preserve"> van los niños avanzando en su comprensión, me gusto hacer el trabajo después de la tarea </w:t>
            </w:r>
            <w:r w:rsidR="00C22613" w:rsidRPr="00B74A2B">
              <w:rPr>
                <w:rFonts w:ascii="Arial" w:hAnsi="Arial" w:cs="Arial"/>
                <w:sz w:val="14"/>
                <w:szCs w:val="14"/>
                <w:lang w:val="es-CO"/>
              </w:rPr>
              <w:t>porque</w:t>
            </w:r>
            <w:r w:rsidR="00951445" w:rsidRPr="00B74A2B">
              <w:rPr>
                <w:rFonts w:ascii="Arial" w:hAnsi="Arial" w:cs="Arial"/>
                <w:sz w:val="14"/>
                <w:szCs w:val="14"/>
                <w:lang w:val="es-CO"/>
              </w:rPr>
              <w:t xml:space="preserve"> fortalecemos a los niños su responsabilidad frente a estas y que las tareas son útiles para la revisión de sus procesos. Por otra parte, considero que al tener un momento tan cerca con ellos podemos promover la pregunta a través de preguntas.</w:t>
            </w:r>
          </w:p>
          <w:p w:rsidR="00090FAD" w:rsidRPr="00B74A2B" w:rsidRDefault="00592EC0" w:rsidP="00405F49">
            <w:pPr>
              <w:numPr>
                <w:ilvl w:val="0"/>
                <w:numId w:val="31"/>
              </w:numPr>
              <w:rPr>
                <w:rFonts w:ascii="Arial" w:hAnsi="Arial" w:cs="Arial"/>
                <w:sz w:val="14"/>
                <w:szCs w:val="14"/>
                <w:lang w:val="es-CO"/>
              </w:rPr>
            </w:pPr>
            <w:r w:rsidRPr="00B74A2B">
              <w:rPr>
                <w:rFonts w:ascii="Arial" w:hAnsi="Arial" w:cs="Arial"/>
                <w:sz w:val="14"/>
                <w:szCs w:val="14"/>
                <w:lang w:val="es-CO"/>
              </w:rPr>
              <w:t xml:space="preserve">Falto usar el ICT para hacer trabajo de indagación, como sí se hizo en la </w:t>
            </w:r>
            <w:r w:rsidR="00450228" w:rsidRPr="00B74A2B">
              <w:rPr>
                <w:rFonts w:ascii="Arial" w:hAnsi="Arial" w:cs="Arial"/>
                <w:sz w:val="14"/>
                <w:szCs w:val="14"/>
                <w:lang w:val="es-CO"/>
              </w:rPr>
              <w:t>biblioteca</w:t>
            </w:r>
            <w:r w:rsidR="00090FAD" w:rsidRPr="00B74A2B">
              <w:rPr>
                <w:rFonts w:ascii="Arial" w:hAnsi="Arial" w:cs="Arial"/>
                <w:sz w:val="14"/>
                <w:szCs w:val="14"/>
                <w:lang w:val="es-CO"/>
              </w:rPr>
              <w:t xml:space="preserve"> </w:t>
            </w:r>
          </w:p>
          <w:p w:rsidR="003405BC" w:rsidRPr="00B74A2B" w:rsidRDefault="003405BC" w:rsidP="00951445">
            <w:pPr>
              <w:numPr>
                <w:ilvl w:val="0"/>
                <w:numId w:val="31"/>
              </w:numPr>
              <w:rPr>
                <w:rFonts w:ascii="Arial" w:hAnsi="Arial" w:cs="Arial"/>
                <w:sz w:val="14"/>
                <w:szCs w:val="14"/>
                <w:lang w:val="es-CO"/>
              </w:rPr>
            </w:pPr>
            <w:r w:rsidRPr="00B74A2B">
              <w:rPr>
                <w:rFonts w:ascii="Arial" w:hAnsi="Arial" w:cs="Arial"/>
                <w:sz w:val="14"/>
                <w:szCs w:val="14"/>
                <w:lang w:val="es-CO"/>
              </w:rPr>
              <w:t xml:space="preserve">Los profesores debemos indagar previamente acerca de los conceptos y los temas con el fin de estar mejor preparados. </w:t>
            </w:r>
          </w:p>
          <w:p w:rsidR="00592EC0" w:rsidRPr="00B74A2B" w:rsidRDefault="00592EC0" w:rsidP="00951445">
            <w:pPr>
              <w:numPr>
                <w:ilvl w:val="0"/>
                <w:numId w:val="31"/>
              </w:numPr>
              <w:rPr>
                <w:rFonts w:ascii="Arial" w:hAnsi="Arial" w:cs="Arial"/>
                <w:sz w:val="14"/>
                <w:szCs w:val="14"/>
                <w:lang w:val="es-CO"/>
              </w:rPr>
            </w:pPr>
            <w:r w:rsidRPr="00B74A2B">
              <w:rPr>
                <w:rFonts w:ascii="Arial" w:hAnsi="Arial" w:cs="Arial"/>
                <w:sz w:val="14"/>
                <w:szCs w:val="14"/>
                <w:lang w:val="es-CO"/>
              </w:rPr>
              <w:t xml:space="preserve">Los guías en el zoo mostraron todo su conocimiento y su entusiasmo mientras </w:t>
            </w:r>
            <w:r w:rsidR="00450228" w:rsidRPr="00B74A2B">
              <w:rPr>
                <w:rFonts w:ascii="Arial" w:hAnsi="Arial" w:cs="Arial"/>
                <w:sz w:val="14"/>
                <w:szCs w:val="14"/>
                <w:lang w:val="es-CO"/>
              </w:rPr>
              <w:t>hablaban</w:t>
            </w:r>
            <w:r w:rsidRPr="00B74A2B">
              <w:rPr>
                <w:rFonts w:ascii="Arial" w:hAnsi="Arial" w:cs="Arial"/>
                <w:sz w:val="14"/>
                <w:szCs w:val="14"/>
                <w:lang w:val="es-CO"/>
              </w:rPr>
              <w:t xml:space="preserve"> y respondían las preguntas de los niños, no querían parar.</w:t>
            </w:r>
          </w:p>
          <w:p w:rsidR="0067131F" w:rsidRPr="00B74A2B" w:rsidRDefault="0067131F" w:rsidP="00951445">
            <w:pPr>
              <w:numPr>
                <w:ilvl w:val="0"/>
                <w:numId w:val="31"/>
              </w:numPr>
              <w:rPr>
                <w:rFonts w:ascii="Arial" w:hAnsi="Arial" w:cs="Arial"/>
                <w:sz w:val="14"/>
                <w:szCs w:val="14"/>
                <w:lang w:val="es-CO"/>
              </w:rPr>
            </w:pPr>
            <w:r w:rsidRPr="00B74A2B">
              <w:rPr>
                <w:rFonts w:ascii="Arial" w:hAnsi="Arial" w:cs="Arial"/>
                <w:sz w:val="14"/>
                <w:szCs w:val="14"/>
                <w:lang w:val="es-CO"/>
              </w:rPr>
              <w:t>Esta unidad como es tan interesante para los niños s</w:t>
            </w:r>
            <w:r w:rsidR="00386C7D">
              <w:rPr>
                <w:rFonts w:ascii="Arial" w:hAnsi="Arial" w:cs="Arial"/>
                <w:sz w:val="14"/>
                <w:szCs w:val="14"/>
                <w:lang w:val="es-CO"/>
              </w:rPr>
              <w:t>e debe empezar desde el día uno de la unidad.</w:t>
            </w:r>
          </w:p>
          <w:p w:rsidR="00450228" w:rsidRPr="00B74A2B" w:rsidRDefault="00450228" w:rsidP="00951445">
            <w:pPr>
              <w:numPr>
                <w:ilvl w:val="0"/>
                <w:numId w:val="31"/>
              </w:numPr>
              <w:rPr>
                <w:rFonts w:ascii="Arial" w:hAnsi="Arial" w:cs="Arial"/>
                <w:sz w:val="14"/>
                <w:szCs w:val="14"/>
                <w:lang w:val="es-CO"/>
              </w:rPr>
            </w:pPr>
            <w:r w:rsidRPr="00B74A2B">
              <w:rPr>
                <w:rFonts w:ascii="Arial" w:hAnsi="Arial" w:cs="Arial"/>
                <w:sz w:val="14"/>
                <w:szCs w:val="14"/>
                <w:lang w:val="es-CO"/>
              </w:rPr>
              <w:t>Los niños tuv</w:t>
            </w:r>
            <w:r w:rsidR="008F3A53" w:rsidRPr="00B74A2B">
              <w:rPr>
                <w:rFonts w:ascii="Arial" w:hAnsi="Arial" w:cs="Arial"/>
                <w:sz w:val="14"/>
                <w:szCs w:val="14"/>
                <w:lang w:val="es-CO"/>
              </w:rPr>
              <w:t xml:space="preserve">ieron la posibilidad de trabajar casi </w:t>
            </w:r>
            <w:r w:rsidR="00946DE6" w:rsidRPr="00B74A2B">
              <w:rPr>
                <w:rFonts w:ascii="Arial" w:hAnsi="Arial" w:cs="Arial"/>
                <w:sz w:val="14"/>
                <w:szCs w:val="14"/>
                <w:lang w:val="es-CO"/>
              </w:rPr>
              <w:t>desde el inicio de la unidad su propia indagación acerca del ani</w:t>
            </w:r>
            <w:r w:rsidR="008F3A53" w:rsidRPr="00B74A2B">
              <w:rPr>
                <w:rFonts w:ascii="Arial" w:hAnsi="Arial" w:cs="Arial"/>
                <w:sz w:val="14"/>
                <w:szCs w:val="14"/>
                <w:lang w:val="es-CO"/>
              </w:rPr>
              <w:t>mal que escogieron lo cual llevó</w:t>
            </w:r>
            <w:r w:rsidR="00946DE6" w:rsidRPr="00B74A2B">
              <w:rPr>
                <w:rFonts w:ascii="Arial" w:hAnsi="Arial" w:cs="Arial"/>
                <w:sz w:val="14"/>
                <w:szCs w:val="14"/>
                <w:lang w:val="es-CO"/>
              </w:rPr>
              <w:t xml:space="preserve"> a que realizaran conexiones y comprendieran los conceptos desde su propio interés. </w:t>
            </w:r>
          </w:p>
          <w:p w:rsidR="008F3A53" w:rsidRPr="00B74A2B" w:rsidRDefault="008F3A53" w:rsidP="00951445">
            <w:pPr>
              <w:numPr>
                <w:ilvl w:val="0"/>
                <w:numId w:val="31"/>
              </w:numPr>
              <w:rPr>
                <w:rFonts w:ascii="Arial" w:hAnsi="Arial" w:cs="Arial"/>
                <w:sz w:val="14"/>
                <w:szCs w:val="14"/>
              </w:rPr>
            </w:pPr>
            <w:r w:rsidRPr="00B74A2B">
              <w:rPr>
                <w:rFonts w:ascii="Arial" w:hAnsi="Arial" w:cs="Arial"/>
                <w:sz w:val="14"/>
                <w:szCs w:val="14"/>
              </w:rPr>
              <w:t>We should plan the field trip to Heron´s Park longer so children could take advantage of the beautiful place. It is suggested 30 minutes more.</w:t>
            </w:r>
          </w:p>
          <w:p w:rsidR="008F3A53" w:rsidRDefault="009D4518" w:rsidP="00951445">
            <w:pPr>
              <w:numPr>
                <w:ilvl w:val="0"/>
                <w:numId w:val="31"/>
              </w:numPr>
              <w:rPr>
                <w:rFonts w:ascii="Arial" w:hAnsi="Arial" w:cs="Arial"/>
                <w:sz w:val="14"/>
                <w:szCs w:val="14"/>
              </w:rPr>
            </w:pPr>
            <w:r w:rsidRPr="00B74A2B">
              <w:rPr>
                <w:rFonts w:ascii="Arial" w:hAnsi="Arial" w:cs="Arial"/>
                <w:sz w:val="14"/>
                <w:szCs w:val="14"/>
              </w:rPr>
              <w:t>I liked</w:t>
            </w:r>
            <w:r w:rsidR="008F3A53" w:rsidRPr="00B74A2B">
              <w:rPr>
                <w:rFonts w:ascii="Arial" w:hAnsi="Arial" w:cs="Arial"/>
                <w:sz w:val="14"/>
                <w:szCs w:val="14"/>
              </w:rPr>
              <w:t xml:space="preserve"> to work with children i</w:t>
            </w:r>
            <w:r w:rsidR="00386C7D">
              <w:rPr>
                <w:rFonts w:ascii="Arial" w:hAnsi="Arial" w:cs="Arial"/>
                <w:sz w:val="14"/>
                <w:szCs w:val="14"/>
              </w:rPr>
              <w:t xml:space="preserve">n our performance assessment, it </w:t>
            </w:r>
            <w:r w:rsidR="00386C7D" w:rsidRPr="00386C7D">
              <w:rPr>
                <w:rFonts w:ascii="Arial" w:hAnsi="Arial" w:cs="Arial"/>
                <w:sz w:val="14"/>
                <w:szCs w:val="14"/>
                <w:u w:val="single"/>
              </w:rPr>
              <w:t>reassures</w:t>
            </w:r>
            <w:r w:rsidR="008F3A53" w:rsidRPr="00B74A2B">
              <w:rPr>
                <w:rFonts w:ascii="Arial" w:hAnsi="Arial" w:cs="Arial"/>
                <w:sz w:val="14"/>
                <w:szCs w:val="14"/>
              </w:rPr>
              <w:t xml:space="preserve"> that when they have several well plan</w:t>
            </w:r>
            <w:r w:rsidR="00386C7D">
              <w:rPr>
                <w:rFonts w:ascii="Arial" w:hAnsi="Arial" w:cs="Arial"/>
                <w:sz w:val="14"/>
                <w:szCs w:val="14"/>
              </w:rPr>
              <w:t>ned</w:t>
            </w:r>
            <w:r w:rsidR="008F3A53" w:rsidRPr="00B74A2B">
              <w:rPr>
                <w:rFonts w:ascii="Arial" w:hAnsi="Arial" w:cs="Arial"/>
                <w:sz w:val="14"/>
                <w:szCs w:val="14"/>
              </w:rPr>
              <w:t xml:space="preserve"> learning experiences they make the connections easily.</w:t>
            </w:r>
          </w:p>
          <w:p w:rsidR="009D4518" w:rsidRPr="0062200C" w:rsidRDefault="009D4518" w:rsidP="00951445">
            <w:pPr>
              <w:numPr>
                <w:ilvl w:val="0"/>
                <w:numId w:val="31"/>
              </w:numPr>
              <w:rPr>
                <w:rFonts w:ascii="Arial" w:hAnsi="Arial" w:cs="Arial"/>
                <w:sz w:val="14"/>
                <w:szCs w:val="14"/>
              </w:rPr>
            </w:pPr>
            <w:r w:rsidRPr="0062200C">
              <w:rPr>
                <w:rFonts w:ascii="Arial" w:hAnsi="Arial" w:cs="Arial"/>
                <w:sz w:val="14"/>
                <w:szCs w:val="14"/>
              </w:rPr>
              <w:t>Green Kinder  process with the Journal was lengthy and not as successful due to the time they needed to take for the assembly</w:t>
            </w:r>
          </w:p>
          <w:p w:rsidR="00C22613" w:rsidRPr="0062200C" w:rsidRDefault="00C22613" w:rsidP="00951445">
            <w:pPr>
              <w:numPr>
                <w:ilvl w:val="0"/>
                <w:numId w:val="31"/>
              </w:numPr>
              <w:rPr>
                <w:rFonts w:ascii="Arial" w:hAnsi="Arial" w:cs="Arial"/>
                <w:sz w:val="14"/>
                <w:szCs w:val="14"/>
              </w:rPr>
            </w:pPr>
            <w:r w:rsidRPr="0062200C">
              <w:rPr>
                <w:rFonts w:ascii="Arial" w:hAnsi="Arial" w:cs="Arial"/>
                <w:sz w:val="14"/>
                <w:szCs w:val="14"/>
              </w:rPr>
              <w:t>As a recommendation we will make sure next time we use all tools, homework sent, journals, inquiries, videos, field trips during the performance assessment. (</w:t>
            </w:r>
            <w:proofErr w:type="gramStart"/>
            <w:r w:rsidRPr="0062200C">
              <w:rPr>
                <w:rFonts w:ascii="Arial" w:hAnsi="Arial" w:cs="Arial"/>
                <w:sz w:val="14"/>
                <w:szCs w:val="14"/>
              </w:rPr>
              <w:t>link</w:t>
            </w:r>
            <w:proofErr w:type="gramEnd"/>
            <w:r w:rsidRPr="0062200C">
              <w:rPr>
                <w:rFonts w:ascii="Arial" w:hAnsi="Arial" w:cs="Arial"/>
                <w:sz w:val="14"/>
                <w:szCs w:val="14"/>
              </w:rPr>
              <w:t>, link, link)</w:t>
            </w:r>
            <w:r w:rsidR="00461C46" w:rsidRPr="0062200C">
              <w:rPr>
                <w:rFonts w:ascii="Arial" w:hAnsi="Arial" w:cs="Arial"/>
                <w:sz w:val="14"/>
                <w:szCs w:val="14"/>
              </w:rPr>
              <w:t>.</w:t>
            </w:r>
          </w:p>
          <w:p w:rsidR="00461C46" w:rsidRDefault="00461C46" w:rsidP="00951445">
            <w:pPr>
              <w:numPr>
                <w:ilvl w:val="0"/>
                <w:numId w:val="31"/>
              </w:numPr>
              <w:rPr>
                <w:rFonts w:ascii="Arial" w:hAnsi="Arial" w:cs="Arial"/>
                <w:sz w:val="14"/>
                <w:szCs w:val="14"/>
              </w:rPr>
            </w:pPr>
            <w:r w:rsidRPr="0062200C">
              <w:rPr>
                <w:rFonts w:ascii="Arial" w:hAnsi="Arial" w:cs="Arial"/>
                <w:sz w:val="14"/>
                <w:szCs w:val="14"/>
              </w:rPr>
              <w:t>We needed to cancel two of the experts, due to difficulties with the time table. We would need to take into account this for next year and privilege their information, because we feel we lacked their analysis on behavior versus adaptation</w:t>
            </w:r>
            <w:r w:rsidR="0062200C">
              <w:rPr>
                <w:rFonts w:ascii="Arial" w:hAnsi="Arial" w:cs="Arial"/>
                <w:sz w:val="14"/>
                <w:szCs w:val="14"/>
              </w:rPr>
              <w:t>.</w:t>
            </w:r>
          </w:p>
          <w:p w:rsidR="0062200C" w:rsidRDefault="0062200C" w:rsidP="00951445">
            <w:pPr>
              <w:numPr>
                <w:ilvl w:val="0"/>
                <w:numId w:val="31"/>
              </w:numPr>
              <w:rPr>
                <w:rFonts w:ascii="Arial" w:hAnsi="Arial" w:cs="Arial"/>
                <w:sz w:val="14"/>
                <w:szCs w:val="14"/>
              </w:rPr>
            </w:pPr>
            <w:r>
              <w:rPr>
                <w:rFonts w:ascii="Arial" w:hAnsi="Arial" w:cs="Arial"/>
                <w:sz w:val="14"/>
                <w:szCs w:val="14"/>
              </w:rPr>
              <w:t>The performance assessment with the parents invited as an audience was a blast. We will need to keep the same format for next year.</w:t>
            </w:r>
          </w:p>
          <w:p w:rsidR="005F59B3" w:rsidRDefault="005F59B3" w:rsidP="00951445">
            <w:pPr>
              <w:numPr>
                <w:ilvl w:val="0"/>
                <w:numId w:val="31"/>
              </w:numPr>
              <w:rPr>
                <w:rFonts w:ascii="Arial" w:hAnsi="Arial" w:cs="Arial"/>
                <w:sz w:val="14"/>
                <w:szCs w:val="14"/>
              </w:rPr>
            </w:pPr>
            <w:r>
              <w:rPr>
                <w:rFonts w:ascii="Arial" w:hAnsi="Arial" w:cs="Arial"/>
                <w:sz w:val="14"/>
                <w:szCs w:val="14"/>
              </w:rPr>
              <w:t xml:space="preserve">The timing in the year </w:t>
            </w:r>
            <w:r w:rsidR="004F0D6C">
              <w:rPr>
                <w:rFonts w:ascii="Arial" w:hAnsi="Arial" w:cs="Arial"/>
                <w:sz w:val="14"/>
                <w:szCs w:val="14"/>
              </w:rPr>
              <w:t>worked well</w:t>
            </w:r>
            <w:r>
              <w:rPr>
                <w:rFonts w:ascii="Arial" w:hAnsi="Arial" w:cs="Arial"/>
                <w:sz w:val="14"/>
                <w:szCs w:val="14"/>
              </w:rPr>
              <w:t xml:space="preserve"> also. We </w:t>
            </w:r>
            <w:r w:rsidR="004F0D6C">
              <w:rPr>
                <w:rFonts w:ascii="Arial" w:hAnsi="Arial" w:cs="Arial"/>
                <w:sz w:val="14"/>
                <w:szCs w:val="14"/>
              </w:rPr>
              <w:t>should keep</w:t>
            </w:r>
            <w:r>
              <w:rPr>
                <w:rFonts w:ascii="Arial" w:hAnsi="Arial" w:cs="Arial"/>
                <w:sz w:val="14"/>
                <w:szCs w:val="14"/>
              </w:rPr>
              <w:t xml:space="preserve"> it like this for next year.</w:t>
            </w:r>
          </w:p>
          <w:p w:rsidR="004F0D6C" w:rsidRDefault="004F0D6C" w:rsidP="00951445">
            <w:pPr>
              <w:numPr>
                <w:ilvl w:val="0"/>
                <w:numId w:val="31"/>
              </w:numPr>
              <w:rPr>
                <w:rFonts w:ascii="Arial" w:hAnsi="Arial" w:cs="Arial"/>
                <w:sz w:val="14"/>
                <w:szCs w:val="14"/>
                <w:u w:val="single"/>
              </w:rPr>
            </w:pPr>
            <w:r w:rsidRPr="004F0D6C">
              <w:rPr>
                <w:rFonts w:ascii="Arial" w:hAnsi="Arial" w:cs="Arial"/>
                <w:sz w:val="14"/>
                <w:szCs w:val="14"/>
                <w:u w:val="single"/>
              </w:rPr>
              <w:t>Rota</w:t>
            </w:r>
            <w:r>
              <w:rPr>
                <w:rFonts w:ascii="Arial" w:hAnsi="Arial" w:cs="Arial"/>
                <w:sz w:val="14"/>
                <w:szCs w:val="14"/>
                <w:u w:val="single"/>
              </w:rPr>
              <w:t>tions</w:t>
            </w:r>
            <w:r w:rsidR="00B608DC">
              <w:rPr>
                <w:rFonts w:ascii="Arial" w:hAnsi="Arial" w:cs="Arial"/>
                <w:sz w:val="14"/>
                <w:szCs w:val="14"/>
                <w:u w:val="single"/>
              </w:rPr>
              <w:t xml:space="preserve"> for performance assessment</w:t>
            </w:r>
            <w:r w:rsidRPr="004F0D6C">
              <w:rPr>
                <w:rFonts w:ascii="Arial" w:hAnsi="Arial" w:cs="Arial"/>
                <w:sz w:val="14"/>
                <w:szCs w:val="14"/>
                <w:u w:val="single"/>
              </w:rPr>
              <w:t>:</w:t>
            </w:r>
            <w:r>
              <w:rPr>
                <w:rFonts w:ascii="Arial" w:hAnsi="Arial" w:cs="Arial"/>
                <w:sz w:val="14"/>
                <w:szCs w:val="14"/>
                <w:u w:val="single"/>
              </w:rPr>
              <w:t xml:space="preserve">  </w:t>
            </w:r>
          </w:p>
          <w:p w:rsidR="004F0D6C" w:rsidRDefault="004F0D6C" w:rsidP="004F0D6C">
            <w:pPr>
              <w:numPr>
                <w:ilvl w:val="1"/>
                <w:numId w:val="31"/>
              </w:numPr>
              <w:rPr>
                <w:rFonts w:ascii="Arial" w:hAnsi="Arial" w:cs="Arial"/>
                <w:sz w:val="14"/>
                <w:szCs w:val="14"/>
              </w:rPr>
            </w:pPr>
            <w:r w:rsidRPr="004F0D6C">
              <w:rPr>
                <w:rFonts w:ascii="Arial" w:hAnsi="Arial" w:cs="Arial"/>
                <w:sz w:val="14"/>
                <w:szCs w:val="14"/>
              </w:rPr>
              <w:t>Place them more separated</w:t>
            </w:r>
          </w:p>
          <w:p w:rsidR="004F0D6C" w:rsidRDefault="004F0D6C" w:rsidP="004F0D6C">
            <w:pPr>
              <w:numPr>
                <w:ilvl w:val="1"/>
                <w:numId w:val="31"/>
              </w:numPr>
              <w:rPr>
                <w:rFonts w:ascii="Arial" w:hAnsi="Arial" w:cs="Arial"/>
                <w:sz w:val="14"/>
                <w:szCs w:val="14"/>
              </w:rPr>
            </w:pPr>
            <w:r>
              <w:rPr>
                <w:rFonts w:ascii="Arial" w:hAnsi="Arial" w:cs="Arial"/>
                <w:sz w:val="14"/>
                <w:szCs w:val="14"/>
              </w:rPr>
              <w:t>Place them outside</w:t>
            </w:r>
          </w:p>
          <w:p w:rsidR="004F0D6C" w:rsidRDefault="004F0D6C" w:rsidP="004F0D6C">
            <w:pPr>
              <w:numPr>
                <w:ilvl w:val="1"/>
                <w:numId w:val="31"/>
              </w:numPr>
              <w:rPr>
                <w:rFonts w:ascii="Arial" w:hAnsi="Arial" w:cs="Arial"/>
                <w:sz w:val="14"/>
                <w:szCs w:val="14"/>
              </w:rPr>
            </w:pPr>
            <w:r>
              <w:rPr>
                <w:rFonts w:ascii="Arial" w:hAnsi="Arial" w:cs="Arial"/>
                <w:sz w:val="14"/>
                <w:szCs w:val="14"/>
              </w:rPr>
              <w:t>Do not start with their own parents to grow confidence, so that when their parents arrive they would have “practiced and learnt it by heart”.</w:t>
            </w:r>
          </w:p>
          <w:p w:rsidR="004F0D6C" w:rsidRDefault="004F0D6C" w:rsidP="004F0D6C">
            <w:pPr>
              <w:numPr>
                <w:ilvl w:val="1"/>
                <w:numId w:val="31"/>
              </w:numPr>
              <w:rPr>
                <w:rFonts w:ascii="Arial" w:hAnsi="Arial" w:cs="Arial"/>
                <w:sz w:val="14"/>
                <w:szCs w:val="14"/>
              </w:rPr>
            </w:pPr>
            <w:r>
              <w:rPr>
                <w:rFonts w:ascii="Arial" w:hAnsi="Arial" w:cs="Arial"/>
                <w:sz w:val="14"/>
                <w:szCs w:val="14"/>
              </w:rPr>
              <w:t>Less children per group and more groups, so that the waiting time to speak would be less</w:t>
            </w:r>
            <w:r w:rsidR="000C6787">
              <w:rPr>
                <w:rFonts w:ascii="Arial" w:hAnsi="Arial" w:cs="Arial"/>
                <w:sz w:val="14"/>
                <w:szCs w:val="14"/>
              </w:rPr>
              <w:t xml:space="preserve"> and discipline would not become an issue.</w:t>
            </w:r>
          </w:p>
          <w:p w:rsidR="001A46A8" w:rsidRDefault="001A46A8" w:rsidP="004F0D6C">
            <w:pPr>
              <w:numPr>
                <w:ilvl w:val="1"/>
                <w:numId w:val="31"/>
              </w:numPr>
              <w:rPr>
                <w:rFonts w:ascii="Arial" w:hAnsi="Arial" w:cs="Arial"/>
                <w:sz w:val="14"/>
                <w:szCs w:val="14"/>
              </w:rPr>
            </w:pPr>
            <w:r>
              <w:rPr>
                <w:rFonts w:ascii="Arial" w:hAnsi="Arial" w:cs="Arial"/>
                <w:sz w:val="14"/>
                <w:szCs w:val="14"/>
              </w:rPr>
              <w:t xml:space="preserve">At the end during the closing-up activity, make a round table with parents and invite them not only for appreciation words, but for advice and positive critiques. </w:t>
            </w:r>
          </w:p>
          <w:p w:rsidR="00AC4DA1" w:rsidRDefault="00AC4DA1" w:rsidP="004F0D6C">
            <w:pPr>
              <w:numPr>
                <w:ilvl w:val="1"/>
                <w:numId w:val="31"/>
              </w:numPr>
              <w:rPr>
                <w:rFonts w:ascii="Arial" w:hAnsi="Arial" w:cs="Arial"/>
                <w:sz w:val="14"/>
                <w:szCs w:val="14"/>
              </w:rPr>
            </w:pPr>
            <w:r>
              <w:rPr>
                <w:rFonts w:ascii="Arial" w:hAnsi="Arial" w:cs="Arial"/>
                <w:sz w:val="14"/>
                <w:szCs w:val="14"/>
              </w:rPr>
              <w:t>We would need to recommend to the parents to “avoid” the use of cameras and cell phones while the children were speaking. It would be done gently at the beginning of the activity.</w:t>
            </w:r>
          </w:p>
          <w:p w:rsidR="004F0D6C" w:rsidRDefault="00FF5E90" w:rsidP="004F0D6C">
            <w:pPr>
              <w:numPr>
                <w:ilvl w:val="0"/>
                <w:numId w:val="31"/>
              </w:numPr>
              <w:rPr>
                <w:rFonts w:ascii="Arial" w:hAnsi="Arial" w:cs="Arial"/>
                <w:sz w:val="14"/>
                <w:szCs w:val="14"/>
              </w:rPr>
            </w:pPr>
            <w:r>
              <w:rPr>
                <w:rFonts w:ascii="Arial" w:hAnsi="Arial" w:cs="Arial"/>
                <w:sz w:val="14"/>
                <w:szCs w:val="14"/>
              </w:rPr>
              <w:t>For next year we will take into account the time devoted to the experts. We will plan the speech carefully and plan activities immediately after the expert (45 minutes for the expert plus the activity afterwards).</w:t>
            </w:r>
          </w:p>
          <w:p w:rsidR="00242527" w:rsidRDefault="00242527" w:rsidP="004F0D6C">
            <w:pPr>
              <w:numPr>
                <w:ilvl w:val="0"/>
                <w:numId w:val="31"/>
              </w:numPr>
              <w:rPr>
                <w:rFonts w:ascii="Arial" w:hAnsi="Arial" w:cs="Arial"/>
                <w:sz w:val="14"/>
                <w:szCs w:val="14"/>
              </w:rPr>
            </w:pPr>
            <w:r>
              <w:rPr>
                <w:rFonts w:ascii="Arial" w:hAnsi="Arial" w:cs="Arial"/>
                <w:sz w:val="14"/>
                <w:szCs w:val="14"/>
              </w:rPr>
              <w:t xml:space="preserve">We will need to evaluate in depth whether we would inquire about </w:t>
            </w:r>
            <w:r w:rsidR="00B74A2B">
              <w:rPr>
                <w:rFonts w:ascii="Arial" w:hAnsi="Arial" w:cs="Arial"/>
                <w:sz w:val="14"/>
                <w:szCs w:val="14"/>
              </w:rPr>
              <w:t>animals around</w:t>
            </w:r>
            <w:r>
              <w:rPr>
                <w:rFonts w:ascii="Arial" w:hAnsi="Arial" w:cs="Arial"/>
                <w:sz w:val="14"/>
                <w:szCs w:val="14"/>
              </w:rPr>
              <w:t xml:space="preserve"> us or any animal they choose.</w:t>
            </w:r>
          </w:p>
          <w:p w:rsidR="00242527" w:rsidRDefault="00242527" w:rsidP="004F0D6C">
            <w:pPr>
              <w:numPr>
                <w:ilvl w:val="0"/>
                <w:numId w:val="31"/>
              </w:numPr>
              <w:rPr>
                <w:rFonts w:ascii="Arial" w:hAnsi="Arial" w:cs="Arial"/>
                <w:sz w:val="14"/>
                <w:szCs w:val="14"/>
              </w:rPr>
            </w:pPr>
            <w:r>
              <w:rPr>
                <w:rFonts w:ascii="Arial" w:hAnsi="Arial" w:cs="Arial"/>
                <w:sz w:val="14"/>
                <w:szCs w:val="14"/>
              </w:rPr>
              <w:lastRenderedPageBreak/>
              <w:t xml:space="preserve">We will give a list to the librarian about the animals the children inquire the most in order </w:t>
            </w:r>
            <w:r w:rsidR="00386C7D">
              <w:rPr>
                <w:rFonts w:ascii="Arial" w:hAnsi="Arial" w:cs="Arial"/>
                <w:sz w:val="14"/>
                <w:szCs w:val="14"/>
              </w:rPr>
              <w:t>to improve</w:t>
            </w:r>
            <w:r>
              <w:rPr>
                <w:rFonts w:ascii="Arial" w:hAnsi="Arial" w:cs="Arial"/>
                <w:sz w:val="14"/>
                <w:szCs w:val="14"/>
              </w:rPr>
              <w:t xml:space="preserve"> our bibliography.</w:t>
            </w:r>
          </w:p>
          <w:p w:rsidR="00242527" w:rsidRDefault="00242527" w:rsidP="004F0D6C">
            <w:pPr>
              <w:numPr>
                <w:ilvl w:val="0"/>
                <w:numId w:val="31"/>
              </w:numPr>
              <w:rPr>
                <w:rFonts w:ascii="Arial" w:hAnsi="Arial" w:cs="Arial"/>
                <w:sz w:val="14"/>
                <w:szCs w:val="14"/>
              </w:rPr>
            </w:pPr>
            <w:r>
              <w:rPr>
                <w:rFonts w:ascii="Arial" w:hAnsi="Arial" w:cs="Arial"/>
                <w:sz w:val="14"/>
                <w:szCs w:val="14"/>
              </w:rPr>
              <w:t>To have the computer ready for the inquiry in the class</w:t>
            </w:r>
          </w:p>
          <w:p w:rsidR="00386C7D" w:rsidRPr="004F0D6C" w:rsidRDefault="00386C7D" w:rsidP="00386C7D">
            <w:pPr>
              <w:ind w:left="720"/>
              <w:rPr>
                <w:rFonts w:ascii="Arial" w:hAnsi="Arial" w:cs="Arial"/>
                <w:sz w:val="14"/>
                <w:szCs w:val="14"/>
              </w:rPr>
            </w:pPr>
          </w:p>
          <w:p w:rsidR="003405BC" w:rsidRPr="0062200C" w:rsidRDefault="003405BC" w:rsidP="00946DE6">
            <w:pPr>
              <w:rPr>
                <w:rFonts w:ascii="Arial" w:hAnsi="Arial" w:cs="Arial"/>
                <w:sz w:val="14"/>
                <w:szCs w:val="14"/>
              </w:rPr>
            </w:pPr>
          </w:p>
          <w:p w:rsidR="00E84D3B" w:rsidRPr="008F3A53" w:rsidRDefault="00E84D3B" w:rsidP="008F3A53">
            <w:pPr>
              <w:pStyle w:val="ListParagraph"/>
              <w:spacing w:line="276" w:lineRule="auto"/>
              <w:ind w:left="0"/>
              <w:jc w:val="both"/>
              <w:rPr>
                <w:rFonts w:ascii="Arial" w:hAnsi="Arial" w:cs="Arial"/>
                <w:sz w:val="14"/>
                <w:szCs w:val="14"/>
              </w:rPr>
            </w:pPr>
          </w:p>
          <w:p w:rsidR="00ED4767" w:rsidRPr="008F3A53" w:rsidRDefault="00ED4767" w:rsidP="00ED4767">
            <w:pPr>
              <w:rPr>
                <w:rFonts w:ascii="Arial" w:hAnsi="Arial" w:cs="Arial"/>
                <w:sz w:val="14"/>
                <w:szCs w:val="14"/>
              </w:rPr>
            </w:pPr>
          </w:p>
          <w:p w:rsidR="003405BC" w:rsidRPr="008F3A53" w:rsidRDefault="003405BC" w:rsidP="003405BC">
            <w:pPr>
              <w:rPr>
                <w:rFonts w:ascii="Arial" w:hAnsi="Arial" w:cs="Arial"/>
                <w:sz w:val="14"/>
                <w:szCs w:val="14"/>
              </w:rPr>
            </w:pPr>
          </w:p>
          <w:p w:rsidR="00B94B19" w:rsidRPr="008F3A53" w:rsidRDefault="00B94B19" w:rsidP="00CD5C7A">
            <w:pPr>
              <w:rPr>
                <w:rFonts w:ascii="Arial" w:hAnsi="Arial" w:cs="Arial"/>
                <w:sz w:val="14"/>
                <w:szCs w:val="14"/>
              </w:rPr>
            </w:pPr>
          </w:p>
        </w:tc>
      </w:tr>
    </w:tbl>
    <w:p w:rsidR="00B94B19" w:rsidRPr="008F3A53" w:rsidRDefault="00B94B19" w:rsidP="00B94B19">
      <w:pPr>
        <w:rPr>
          <w:rFonts w:ascii="Arial" w:hAnsi="Arial"/>
        </w:rPr>
      </w:pPr>
    </w:p>
    <w:sectPr w:rsidR="00B94B19" w:rsidRPr="008F3A53"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5C1" w:rsidRDefault="008D25C1">
      <w:r>
        <w:separator/>
      </w:r>
    </w:p>
  </w:endnote>
  <w:endnote w:type="continuationSeparator" w:id="0">
    <w:p w:rsidR="008D25C1" w:rsidRDefault="008D2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FDE" w:rsidRPr="00187BD9" w:rsidRDefault="00521FDE" w:rsidP="00340A6D">
    <w:pPr>
      <w:pStyle w:val="Footer"/>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Pr="00FE409E">
      <w:rPr>
        <w:sz w:val="16"/>
      </w:rPr>
      <w:fldChar w:fldCharType="begin"/>
    </w:r>
    <w:r w:rsidRPr="00FE409E">
      <w:rPr>
        <w:sz w:val="16"/>
      </w:rPr>
      <w:instrText xml:space="preserve"> DATE \@ "M/d/yy" </w:instrText>
    </w:r>
    <w:r w:rsidRPr="00FE409E">
      <w:rPr>
        <w:sz w:val="16"/>
      </w:rPr>
      <w:fldChar w:fldCharType="separate"/>
    </w:r>
    <w:r>
      <w:rPr>
        <w:noProof/>
        <w:sz w:val="16"/>
      </w:rPr>
      <w:t>12/5/12</w:t>
    </w:r>
    <w:r w:rsidRPr="00FE409E">
      <w:rPr>
        <w:sz w:val="16"/>
      </w:rPr>
      <w:fldChar w:fldCharType="end"/>
    </w:r>
    <w:r w:rsidRPr="00FE409E">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5C1" w:rsidRDefault="008D25C1">
      <w:r>
        <w:separator/>
      </w:r>
    </w:p>
  </w:footnote>
  <w:footnote w:type="continuationSeparator" w:id="0">
    <w:p w:rsidR="008D25C1" w:rsidRDefault="008D2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5745"/>
    <w:multiLevelType w:val="hybridMultilevel"/>
    <w:tmpl w:val="3EE6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C0F4D"/>
    <w:multiLevelType w:val="hybridMultilevel"/>
    <w:tmpl w:val="6A3A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8A2059"/>
    <w:multiLevelType w:val="hybridMultilevel"/>
    <w:tmpl w:val="36943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16445D2B"/>
    <w:multiLevelType w:val="hybridMultilevel"/>
    <w:tmpl w:val="2E9EE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450F46"/>
    <w:multiLevelType w:val="hybridMultilevel"/>
    <w:tmpl w:val="B81A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22DE4975"/>
    <w:multiLevelType w:val="hybridMultilevel"/>
    <w:tmpl w:val="985A51FC"/>
    <w:lvl w:ilvl="0" w:tplc="8582657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A922A3"/>
    <w:multiLevelType w:val="hybridMultilevel"/>
    <w:tmpl w:val="D13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1E04B4"/>
    <w:multiLevelType w:val="hybridMultilevel"/>
    <w:tmpl w:val="1F4282E4"/>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505687"/>
    <w:multiLevelType w:val="hybridMultilevel"/>
    <w:tmpl w:val="89562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00291D"/>
    <w:multiLevelType w:val="hybridMultilevel"/>
    <w:tmpl w:val="F268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77051F"/>
    <w:multiLevelType w:val="hybridMultilevel"/>
    <w:tmpl w:val="BBF8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DC5CA2"/>
    <w:multiLevelType w:val="hybridMultilevel"/>
    <w:tmpl w:val="BEB476AE"/>
    <w:lvl w:ilvl="0" w:tplc="A79CBED0">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7">
    <w:nsid w:val="63E45F5A"/>
    <w:multiLevelType w:val="hybridMultilevel"/>
    <w:tmpl w:val="B9EC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8DE65A7"/>
    <w:multiLevelType w:val="hybridMultilevel"/>
    <w:tmpl w:val="FF8A10F4"/>
    <w:lvl w:ilvl="0" w:tplc="A79CBED0">
      <w:start w:val="4"/>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1">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2">
    <w:nsid w:val="79A46994"/>
    <w:multiLevelType w:val="hybridMultilevel"/>
    <w:tmpl w:val="38069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9AE5CED"/>
    <w:multiLevelType w:val="hybridMultilevel"/>
    <w:tmpl w:val="764CE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7"/>
  </w:num>
  <w:num w:numId="4">
    <w:abstractNumId w:val="26"/>
  </w:num>
  <w:num w:numId="5">
    <w:abstractNumId w:val="25"/>
  </w:num>
  <w:num w:numId="6">
    <w:abstractNumId w:val="4"/>
  </w:num>
  <w:num w:numId="7">
    <w:abstractNumId w:val="10"/>
  </w:num>
  <w:num w:numId="8">
    <w:abstractNumId w:val="23"/>
  </w:num>
  <w:num w:numId="9">
    <w:abstractNumId w:val="12"/>
  </w:num>
  <w:num w:numId="10">
    <w:abstractNumId w:val="31"/>
  </w:num>
  <w:num w:numId="11">
    <w:abstractNumId w:val="1"/>
  </w:num>
  <w:num w:numId="12">
    <w:abstractNumId w:val="11"/>
  </w:num>
  <w:num w:numId="13">
    <w:abstractNumId w:val="5"/>
  </w:num>
  <w:num w:numId="14">
    <w:abstractNumId w:val="15"/>
  </w:num>
  <w:num w:numId="15">
    <w:abstractNumId w:val="16"/>
  </w:num>
  <w:num w:numId="16">
    <w:abstractNumId w:val="0"/>
  </w:num>
  <w:num w:numId="17">
    <w:abstractNumId w:val="24"/>
  </w:num>
  <w:num w:numId="18">
    <w:abstractNumId w:val="2"/>
  </w:num>
  <w:num w:numId="19">
    <w:abstractNumId w:val="8"/>
  </w:num>
  <w:num w:numId="20">
    <w:abstractNumId w:val="21"/>
  </w:num>
  <w:num w:numId="21">
    <w:abstractNumId w:val="13"/>
  </w:num>
  <w:num w:numId="22">
    <w:abstractNumId w:val="9"/>
  </w:num>
  <w:num w:numId="23">
    <w:abstractNumId w:val="27"/>
  </w:num>
  <w:num w:numId="24">
    <w:abstractNumId w:val="3"/>
  </w:num>
  <w:num w:numId="25">
    <w:abstractNumId w:val="20"/>
  </w:num>
  <w:num w:numId="26">
    <w:abstractNumId w:val="14"/>
  </w:num>
  <w:num w:numId="27">
    <w:abstractNumId w:val="32"/>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9"/>
  </w:num>
  <w:num w:numId="31">
    <w:abstractNumId w:val="19"/>
  </w:num>
  <w:num w:numId="32">
    <w:abstractNumId w:val="17"/>
  </w:num>
  <w:num w:numId="33">
    <w:abstractNumId w:val="33"/>
  </w:num>
  <w:num w:numId="34">
    <w:abstractNumId w:val="28"/>
  </w:num>
  <w:num w:numId="35">
    <w:abstractNumId w:val="6"/>
  </w:num>
  <w:num w:numId="36">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oNotDisplayPageBoundaries/>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2C"/>
    <w:rsid w:val="000007F6"/>
    <w:rsid w:val="0000176A"/>
    <w:rsid w:val="00002E2A"/>
    <w:rsid w:val="00005A85"/>
    <w:rsid w:val="00016DFD"/>
    <w:rsid w:val="00017EE1"/>
    <w:rsid w:val="00025ED1"/>
    <w:rsid w:val="0003147E"/>
    <w:rsid w:val="00035502"/>
    <w:rsid w:val="0004141D"/>
    <w:rsid w:val="00047A55"/>
    <w:rsid w:val="00052EFE"/>
    <w:rsid w:val="00067A49"/>
    <w:rsid w:val="00083723"/>
    <w:rsid w:val="00090FAD"/>
    <w:rsid w:val="00097F03"/>
    <w:rsid w:val="000A756B"/>
    <w:rsid w:val="000A7E99"/>
    <w:rsid w:val="000C2D73"/>
    <w:rsid w:val="000C6787"/>
    <w:rsid w:val="000C7ED2"/>
    <w:rsid w:val="000D4C2E"/>
    <w:rsid w:val="000D6E91"/>
    <w:rsid w:val="000E0D79"/>
    <w:rsid w:val="000F4B3C"/>
    <w:rsid w:val="0010444D"/>
    <w:rsid w:val="00112918"/>
    <w:rsid w:val="00130EF7"/>
    <w:rsid w:val="001439E4"/>
    <w:rsid w:val="001457B7"/>
    <w:rsid w:val="0015033D"/>
    <w:rsid w:val="00152132"/>
    <w:rsid w:val="00197E00"/>
    <w:rsid w:val="001A46A8"/>
    <w:rsid w:val="001C41CF"/>
    <w:rsid w:val="001C4946"/>
    <w:rsid w:val="001D23E3"/>
    <w:rsid w:val="001F6CD0"/>
    <w:rsid w:val="0020229F"/>
    <w:rsid w:val="0020342F"/>
    <w:rsid w:val="00205FFD"/>
    <w:rsid w:val="00206236"/>
    <w:rsid w:val="00206B84"/>
    <w:rsid w:val="00212B87"/>
    <w:rsid w:val="0024012D"/>
    <w:rsid w:val="00242527"/>
    <w:rsid w:val="00244D8D"/>
    <w:rsid w:val="00264F66"/>
    <w:rsid w:val="002756C8"/>
    <w:rsid w:val="00276B24"/>
    <w:rsid w:val="00282BFD"/>
    <w:rsid w:val="00292386"/>
    <w:rsid w:val="002A53FC"/>
    <w:rsid w:val="002A7679"/>
    <w:rsid w:val="002C1D23"/>
    <w:rsid w:val="002C48AD"/>
    <w:rsid w:val="002C4E71"/>
    <w:rsid w:val="002E111F"/>
    <w:rsid w:val="002E1E9D"/>
    <w:rsid w:val="002F320A"/>
    <w:rsid w:val="002F61A5"/>
    <w:rsid w:val="003037FE"/>
    <w:rsid w:val="0031764E"/>
    <w:rsid w:val="00324B2C"/>
    <w:rsid w:val="00331315"/>
    <w:rsid w:val="0033318A"/>
    <w:rsid w:val="003405BC"/>
    <w:rsid w:val="00340A6D"/>
    <w:rsid w:val="00342BC4"/>
    <w:rsid w:val="003464A8"/>
    <w:rsid w:val="00353BEE"/>
    <w:rsid w:val="003671C8"/>
    <w:rsid w:val="003720BC"/>
    <w:rsid w:val="00380E5E"/>
    <w:rsid w:val="00386C7D"/>
    <w:rsid w:val="00392FCA"/>
    <w:rsid w:val="003963C6"/>
    <w:rsid w:val="003A4876"/>
    <w:rsid w:val="003A4A3C"/>
    <w:rsid w:val="003A51FF"/>
    <w:rsid w:val="003A5830"/>
    <w:rsid w:val="003B2D17"/>
    <w:rsid w:val="003B47A3"/>
    <w:rsid w:val="003C06C1"/>
    <w:rsid w:val="003C0CB5"/>
    <w:rsid w:val="003C2679"/>
    <w:rsid w:val="003C3775"/>
    <w:rsid w:val="003C7E76"/>
    <w:rsid w:val="003E0D32"/>
    <w:rsid w:val="00405F49"/>
    <w:rsid w:val="004113F7"/>
    <w:rsid w:val="00421EC1"/>
    <w:rsid w:val="00426307"/>
    <w:rsid w:val="004274A4"/>
    <w:rsid w:val="004317D4"/>
    <w:rsid w:val="004424B7"/>
    <w:rsid w:val="00450228"/>
    <w:rsid w:val="0045045D"/>
    <w:rsid w:val="0045303D"/>
    <w:rsid w:val="00455441"/>
    <w:rsid w:val="004566A6"/>
    <w:rsid w:val="00456BAA"/>
    <w:rsid w:val="00461C46"/>
    <w:rsid w:val="00465E4F"/>
    <w:rsid w:val="004675D8"/>
    <w:rsid w:val="00473C93"/>
    <w:rsid w:val="00482DD6"/>
    <w:rsid w:val="00486583"/>
    <w:rsid w:val="00487C3F"/>
    <w:rsid w:val="004A59ED"/>
    <w:rsid w:val="004A5B24"/>
    <w:rsid w:val="004B708A"/>
    <w:rsid w:val="004C1300"/>
    <w:rsid w:val="004D0252"/>
    <w:rsid w:val="004D1816"/>
    <w:rsid w:val="004D71AE"/>
    <w:rsid w:val="004E6FE5"/>
    <w:rsid w:val="004F0D6C"/>
    <w:rsid w:val="00503E1F"/>
    <w:rsid w:val="0050611A"/>
    <w:rsid w:val="005120C0"/>
    <w:rsid w:val="00513817"/>
    <w:rsid w:val="00521FDE"/>
    <w:rsid w:val="00525BE6"/>
    <w:rsid w:val="005365EC"/>
    <w:rsid w:val="00540E88"/>
    <w:rsid w:val="0057540D"/>
    <w:rsid w:val="00592EC0"/>
    <w:rsid w:val="00594DA4"/>
    <w:rsid w:val="00596C70"/>
    <w:rsid w:val="005A5287"/>
    <w:rsid w:val="005A5EBE"/>
    <w:rsid w:val="005B6972"/>
    <w:rsid w:val="005C420A"/>
    <w:rsid w:val="005D3BC4"/>
    <w:rsid w:val="005E2FF8"/>
    <w:rsid w:val="005E41BF"/>
    <w:rsid w:val="005F11D1"/>
    <w:rsid w:val="005F59B3"/>
    <w:rsid w:val="0060585E"/>
    <w:rsid w:val="00607ABB"/>
    <w:rsid w:val="00607F67"/>
    <w:rsid w:val="00611351"/>
    <w:rsid w:val="0062200C"/>
    <w:rsid w:val="00624069"/>
    <w:rsid w:val="00635C19"/>
    <w:rsid w:val="00643B3A"/>
    <w:rsid w:val="006560A6"/>
    <w:rsid w:val="00661883"/>
    <w:rsid w:val="0067131F"/>
    <w:rsid w:val="00677EDB"/>
    <w:rsid w:val="006811F2"/>
    <w:rsid w:val="006819CF"/>
    <w:rsid w:val="00692F81"/>
    <w:rsid w:val="006B01E6"/>
    <w:rsid w:val="006C739A"/>
    <w:rsid w:val="006D37AD"/>
    <w:rsid w:val="006E6107"/>
    <w:rsid w:val="006E6EBB"/>
    <w:rsid w:val="006F2CC6"/>
    <w:rsid w:val="006F5C9B"/>
    <w:rsid w:val="007016B4"/>
    <w:rsid w:val="00701EEF"/>
    <w:rsid w:val="00702D5C"/>
    <w:rsid w:val="00703313"/>
    <w:rsid w:val="00704D16"/>
    <w:rsid w:val="00705BD6"/>
    <w:rsid w:val="00725F7F"/>
    <w:rsid w:val="00731D62"/>
    <w:rsid w:val="00733BC1"/>
    <w:rsid w:val="007357DB"/>
    <w:rsid w:val="0074735E"/>
    <w:rsid w:val="00756207"/>
    <w:rsid w:val="0076745B"/>
    <w:rsid w:val="007703C7"/>
    <w:rsid w:val="00772075"/>
    <w:rsid w:val="0077258D"/>
    <w:rsid w:val="0077282C"/>
    <w:rsid w:val="00784A22"/>
    <w:rsid w:val="00791284"/>
    <w:rsid w:val="007A00E7"/>
    <w:rsid w:val="007B2F4F"/>
    <w:rsid w:val="007B42E4"/>
    <w:rsid w:val="007B4706"/>
    <w:rsid w:val="007B6046"/>
    <w:rsid w:val="007B79B5"/>
    <w:rsid w:val="007B7A80"/>
    <w:rsid w:val="007C1367"/>
    <w:rsid w:val="007C2BFB"/>
    <w:rsid w:val="007C34B0"/>
    <w:rsid w:val="007D04A3"/>
    <w:rsid w:val="007D50AD"/>
    <w:rsid w:val="007F0C54"/>
    <w:rsid w:val="007F686A"/>
    <w:rsid w:val="007F6B25"/>
    <w:rsid w:val="008003A8"/>
    <w:rsid w:val="0080061C"/>
    <w:rsid w:val="00824717"/>
    <w:rsid w:val="0082741D"/>
    <w:rsid w:val="00833033"/>
    <w:rsid w:val="00835235"/>
    <w:rsid w:val="0084127C"/>
    <w:rsid w:val="00845BCC"/>
    <w:rsid w:val="008472FF"/>
    <w:rsid w:val="00851FD8"/>
    <w:rsid w:val="008761B5"/>
    <w:rsid w:val="0089797B"/>
    <w:rsid w:val="008A0C10"/>
    <w:rsid w:val="008A0F53"/>
    <w:rsid w:val="008A2F0A"/>
    <w:rsid w:val="008B413C"/>
    <w:rsid w:val="008B6500"/>
    <w:rsid w:val="008B677A"/>
    <w:rsid w:val="008D25C1"/>
    <w:rsid w:val="008F3A53"/>
    <w:rsid w:val="008F5DAE"/>
    <w:rsid w:val="00900F0D"/>
    <w:rsid w:val="00902F53"/>
    <w:rsid w:val="00903AAD"/>
    <w:rsid w:val="00903B9C"/>
    <w:rsid w:val="00904B74"/>
    <w:rsid w:val="00907301"/>
    <w:rsid w:val="00936B81"/>
    <w:rsid w:val="009416C6"/>
    <w:rsid w:val="00944245"/>
    <w:rsid w:val="00946DE6"/>
    <w:rsid w:val="00951445"/>
    <w:rsid w:val="00952A53"/>
    <w:rsid w:val="00956E6C"/>
    <w:rsid w:val="0096170D"/>
    <w:rsid w:val="00961BCC"/>
    <w:rsid w:val="00961CB8"/>
    <w:rsid w:val="00972518"/>
    <w:rsid w:val="00976497"/>
    <w:rsid w:val="00981D66"/>
    <w:rsid w:val="0098321A"/>
    <w:rsid w:val="009838B2"/>
    <w:rsid w:val="00987CAE"/>
    <w:rsid w:val="009974DA"/>
    <w:rsid w:val="009A33EC"/>
    <w:rsid w:val="009B1587"/>
    <w:rsid w:val="009B1C1E"/>
    <w:rsid w:val="009B4F97"/>
    <w:rsid w:val="009C59C3"/>
    <w:rsid w:val="009C715A"/>
    <w:rsid w:val="009C79A6"/>
    <w:rsid w:val="009D0312"/>
    <w:rsid w:val="009D0C26"/>
    <w:rsid w:val="009D4518"/>
    <w:rsid w:val="009D5187"/>
    <w:rsid w:val="009E3336"/>
    <w:rsid w:val="009E3567"/>
    <w:rsid w:val="009F0326"/>
    <w:rsid w:val="00A05D42"/>
    <w:rsid w:val="00A16F02"/>
    <w:rsid w:val="00A21DC2"/>
    <w:rsid w:val="00A2576C"/>
    <w:rsid w:val="00A3177D"/>
    <w:rsid w:val="00A44921"/>
    <w:rsid w:val="00A51E1A"/>
    <w:rsid w:val="00A67530"/>
    <w:rsid w:val="00A71850"/>
    <w:rsid w:val="00A74C7F"/>
    <w:rsid w:val="00A76F0E"/>
    <w:rsid w:val="00AA5D9B"/>
    <w:rsid w:val="00AB21BC"/>
    <w:rsid w:val="00AB6340"/>
    <w:rsid w:val="00AC08A0"/>
    <w:rsid w:val="00AC4DA1"/>
    <w:rsid w:val="00AC7944"/>
    <w:rsid w:val="00AD1950"/>
    <w:rsid w:val="00AD4172"/>
    <w:rsid w:val="00AD7AFD"/>
    <w:rsid w:val="00AE0DF4"/>
    <w:rsid w:val="00AE49B0"/>
    <w:rsid w:val="00AE7514"/>
    <w:rsid w:val="00AF2A72"/>
    <w:rsid w:val="00B05804"/>
    <w:rsid w:val="00B05B73"/>
    <w:rsid w:val="00B06E0D"/>
    <w:rsid w:val="00B1368B"/>
    <w:rsid w:val="00B213D5"/>
    <w:rsid w:val="00B2594A"/>
    <w:rsid w:val="00B25A85"/>
    <w:rsid w:val="00B341BC"/>
    <w:rsid w:val="00B37E89"/>
    <w:rsid w:val="00B45995"/>
    <w:rsid w:val="00B50693"/>
    <w:rsid w:val="00B547F1"/>
    <w:rsid w:val="00B608DC"/>
    <w:rsid w:val="00B74A2B"/>
    <w:rsid w:val="00B7536B"/>
    <w:rsid w:val="00B822AA"/>
    <w:rsid w:val="00B835D4"/>
    <w:rsid w:val="00B87ABE"/>
    <w:rsid w:val="00B94B19"/>
    <w:rsid w:val="00BA2C66"/>
    <w:rsid w:val="00BA692F"/>
    <w:rsid w:val="00BC1D62"/>
    <w:rsid w:val="00BC305E"/>
    <w:rsid w:val="00BD30FB"/>
    <w:rsid w:val="00BE10B1"/>
    <w:rsid w:val="00BE7394"/>
    <w:rsid w:val="00C00768"/>
    <w:rsid w:val="00C01B8A"/>
    <w:rsid w:val="00C01FA9"/>
    <w:rsid w:val="00C22613"/>
    <w:rsid w:val="00C24F02"/>
    <w:rsid w:val="00C373B9"/>
    <w:rsid w:val="00C46446"/>
    <w:rsid w:val="00C47E1B"/>
    <w:rsid w:val="00C516E3"/>
    <w:rsid w:val="00C54177"/>
    <w:rsid w:val="00C55601"/>
    <w:rsid w:val="00C564A6"/>
    <w:rsid w:val="00C62AAC"/>
    <w:rsid w:val="00C67B1E"/>
    <w:rsid w:val="00C75C7C"/>
    <w:rsid w:val="00C81B20"/>
    <w:rsid w:val="00C914E1"/>
    <w:rsid w:val="00CB3172"/>
    <w:rsid w:val="00CC7363"/>
    <w:rsid w:val="00CD507F"/>
    <w:rsid w:val="00CD5C7A"/>
    <w:rsid w:val="00CF2F89"/>
    <w:rsid w:val="00D069BB"/>
    <w:rsid w:val="00D06CD2"/>
    <w:rsid w:val="00D070AD"/>
    <w:rsid w:val="00D158A5"/>
    <w:rsid w:val="00D2090D"/>
    <w:rsid w:val="00D2537F"/>
    <w:rsid w:val="00D27E32"/>
    <w:rsid w:val="00D302F0"/>
    <w:rsid w:val="00D4335E"/>
    <w:rsid w:val="00D637DD"/>
    <w:rsid w:val="00D64CC2"/>
    <w:rsid w:val="00D66A87"/>
    <w:rsid w:val="00D70BB1"/>
    <w:rsid w:val="00D73E94"/>
    <w:rsid w:val="00D74BBE"/>
    <w:rsid w:val="00D76BE3"/>
    <w:rsid w:val="00D822CD"/>
    <w:rsid w:val="00D8510E"/>
    <w:rsid w:val="00D87EC6"/>
    <w:rsid w:val="00D928E0"/>
    <w:rsid w:val="00DA0D9F"/>
    <w:rsid w:val="00DA5A28"/>
    <w:rsid w:val="00DA68EA"/>
    <w:rsid w:val="00DB0531"/>
    <w:rsid w:val="00DB48D3"/>
    <w:rsid w:val="00DB709B"/>
    <w:rsid w:val="00DB7E71"/>
    <w:rsid w:val="00DC1516"/>
    <w:rsid w:val="00DC31A0"/>
    <w:rsid w:val="00DC47FA"/>
    <w:rsid w:val="00DC687A"/>
    <w:rsid w:val="00DD35D1"/>
    <w:rsid w:val="00DE02CD"/>
    <w:rsid w:val="00DE4B5E"/>
    <w:rsid w:val="00DE7667"/>
    <w:rsid w:val="00DF034E"/>
    <w:rsid w:val="00E01C7C"/>
    <w:rsid w:val="00E033F0"/>
    <w:rsid w:val="00E03BBE"/>
    <w:rsid w:val="00E04397"/>
    <w:rsid w:val="00E12CE7"/>
    <w:rsid w:val="00E135A2"/>
    <w:rsid w:val="00E14AAE"/>
    <w:rsid w:val="00E15D2B"/>
    <w:rsid w:val="00E27192"/>
    <w:rsid w:val="00E31F63"/>
    <w:rsid w:val="00E322A8"/>
    <w:rsid w:val="00E40EE9"/>
    <w:rsid w:val="00E42A56"/>
    <w:rsid w:val="00E431E9"/>
    <w:rsid w:val="00E47031"/>
    <w:rsid w:val="00E474DF"/>
    <w:rsid w:val="00E47A8F"/>
    <w:rsid w:val="00E57531"/>
    <w:rsid w:val="00E66BD2"/>
    <w:rsid w:val="00E7200E"/>
    <w:rsid w:val="00E76CE9"/>
    <w:rsid w:val="00E84D3B"/>
    <w:rsid w:val="00E940D9"/>
    <w:rsid w:val="00EB0FBD"/>
    <w:rsid w:val="00EB5122"/>
    <w:rsid w:val="00EC6C41"/>
    <w:rsid w:val="00ED1600"/>
    <w:rsid w:val="00ED4767"/>
    <w:rsid w:val="00ED7CC9"/>
    <w:rsid w:val="00EE1767"/>
    <w:rsid w:val="00EE3936"/>
    <w:rsid w:val="00EE7644"/>
    <w:rsid w:val="00EF0BCB"/>
    <w:rsid w:val="00EF73CC"/>
    <w:rsid w:val="00F070C4"/>
    <w:rsid w:val="00F13274"/>
    <w:rsid w:val="00F41742"/>
    <w:rsid w:val="00F52AE8"/>
    <w:rsid w:val="00F6029B"/>
    <w:rsid w:val="00F62CA6"/>
    <w:rsid w:val="00F7164C"/>
    <w:rsid w:val="00F75921"/>
    <w:rsid w:val="00F966A2"/>
    <w:rsid w:val="00FA1C97"/>
    <w:rsid w:val="00FA26A4"/>
    <w:rsid w:val="00FC450E"/>
    <w:rsid w:val="00FD5877"/>
    <w:rsid w:val="00FD6A94"/>
    <w:rsid w:val="00FF279C"/>
    <w:rsid w:val="00FF5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uiPriority w:val="99"/>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BodyText">
    <w:name w:val="Body Text"/>
    <w:basedOn w:val="Normal"/>
    <w:link w:val="BodyTextChar"/>
    <w:rsid w:val="0089797B"/>
    <w:pPr>
      <w:widowControl w:val="0"/>
      <w:suppressAutoHyphens/>
      <w:jc w:val="both"/>
    </w:pPr>
    <w:rPr>
      <w:rFonts w:ascii="Arial" w:hAnsi="Arial"/>
      <w:sz w:val="18"/>
    </w:rPr>
  </w:style>
  <w:style w:type="character" w:customStyle="1" w:styleId="BodyTextChar">
    <w:name w:val="Body Text Char"/>
    <w:link w:val="BodyText"/>
    <w:rsid w:val="0089797B"/>
    <w:rPr>
      <w:rFonts w:ascii="Arial" w:hAnsi="Arial"/>
      <w:sz w:val="18"/>
      <w:szCs w:val="24"/>
      <w:lang w:val="en-US" w:eastAsia="en-US"/>
    </w:rPr>
  </w:style>
  <w:style w:type="paragraph" w:styleId="ListParagraph">
    <w:name w:val="List Paragraph"/>
    <w:basedOn w:val="Normal"/>
    <w:uiPriority w:val="34"/>
    <w:qFormat/>
    <w:rsid w:val="0077282C"/>
    <w:pPr>
      <w:ind w:left="720"/>
      <w:contextualSpacing/>
    </w:pPr>
  </w:style>
  <w:style w:type="character" w:customStyle="1" w:styleId="Heading1Char">
    <w:name w:val="Heading 1 Char"/>
    <w:link w:val="Heading1"/>
    <w:uiPriority w:val="9"/>
    <w:rsid w:val="0077282C"/>
    <w:rPr>
      <w:rFonts w:ascii="Cambria" w:hAnsi="Cambria"/>
      <w:b/>
      <w:bCs/>
      <w:kern w:val="32"/>
      <w:sz w:val="32"/>
      <w:szCs w:val="32"/>
      <w:lang w:val="en-US" w:eastAsia="en-US"/>
    </w:rPr>
  </w:style>
  <w:style w:type="paragraph" w:styleId="NoSpacing">
    <w:name w:val="No Spacing"/>
    <w:uiPriority w:val="1"/>
    <w:qFormat/>
    <w:rsid w:val="0077282C"/>
    <w:rPr>
      <w:rFonts w:ascii="Verdana" w:hAnsi="Verdana"/>
      <w:sz w:val="24"/>
      <w:szCs w:val="24"/>
    </w:rPr>
  </w:style>
  <w:style w:type="paragraph" w:styleId="BodyText2">
    <w:name w:val="Body Text 2"/>
    <w:basedOn w:val="Normal"/>
    <w:link w:val="BodyText2Char"/>
    <w:uiPriority w:val="99"/>
    <w:unhideWhenUsed/>
    <w:rsid w:val="008A0C10"/>
    <w:pPr>
      <w:spacing w:after="120" w:line="480" w:lineRule="auto"/>
    </w:pPr>
  </w:style>
  <w:style w:type="character" w:customStyle="1" w:styleId="BodyText2Char">
    <w:name w:val="Body Text 2 Char"/>
    <w:link w:val="BodyText2"/>
    <w:uiPriority w:val="99"/>
    <w:rsid w:val="008A0C10"/>
    <w:rPr>
      <w:rFonts w:ascii="Verdana" w:hAnsi="Verdana"/>
      <w:sz w:val="24"/>
      <w:szCs w:val="24"/>
      <w:lang w:val="en-US" w:eastAsia="en-US"/>
    </w:rPr>
  </w:style>
  <w:style w:type="paragraph" w:styleId="Caption">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FooterChar">
    <w:name w:val="Footer Char"/>
    <w:link w:val="Footer"/>
    <w:uiPriority w:val="99"/>
    <w:rsid w:val="00DB48D3"/>
    <w:rPr>
      <w:rFonts w:ascii="Verdana" w:hAnsi="Verdana"/>
      <w:sz w:val="24"/>
      <w:szCs w:val="24"/>
    </w:rPr>
  </w:style>
  <w:style w:type="character" w:styleId="Hyperlink">
    <w:name w:val="Hyperlink"/>
    <w:uiPriority w:val="99"/>
    <w:unhideWhenUsed/>
    <w:rsid w:val="00D253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uiPriority w:val="99"/>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BodyText">
    <w:name w:val="Body Text"/>
    <w:basedOn w:val="Normal"/>
    <w:link w:val="BodyTextChar"/>
    <w:rsid w:val="0089797B"/>
    <w:pPr>
      <w:widowControl w:val="0"/>
      <w:suppressAutoHyphens/>
      <w:jc w:val="both"/>
    </w:pPr>
    <w:rPr>
      <w:rFonts w:ascii="Arial" w:hAnsi="Arial"/>
      <w:sz w:val="18"/>
    </w:rPr>
  </w:style>
  <w:style w:type="character" w:customStyle="1" w:styleId="BodyTextChar">
    <w:name w:val="Body Text Char"/>
    <w:link w:val="BodyText"/>
    <w:rsid w:val="0089797B"/>
    <w:rPr>
      <w:rFonts w:ascii="Arial" w:hAnsi="Arial"/>
      <w:sz w:val="18"/>
      <w:szCs w:val="24"/>
      <w:lang w:val="en-US" w:eastAsia="en-US"/>
    </w:rPr>
  </w:style>
  <w:style w:type="paragraph" w:styleId="ListParagraph">
    <w:name w:val="List Paragraph"/>
    <w:basedOn w:val="Normal"/>
    <w:uiPriority w:val="34"/>
    <w:qFormat/>
    <w:rsid w:val="0077282C"/>
    <w:pPr>
      <w:ind w:left="720"/>
      <w:contextualSpacing/>
    </w:pPr>
  </w:style>
  <w:style w:type="character" w:customStyle="1" w:styleId="Heading1Char">
    <w:name w:val="Heading 1 Char"/>
    <w:link w:val="Heading1"/>
    <w:uiPriority w:val="9"/>
    <w:rsid w:val="0077282C"/>
    <w:rPr>
      <w:rFonts w:ascii="Cambria" w:hAnsi="Cambria"/>
      <w:b/>
      <w:bCs/>
      <w:kern w:val="32"/>
      <w:sz w:val="32"/>
      <w:szCs w:val="32"/>
      <w:lang w:val="en-US" w:eastAsia="en-US"/>
    </w:rPr>
  </w:style>
  <w:style w:type="paragraph" w:styleId="NoSpacing">
    <w:name w:val="No Spacing"/>
    <w:uiPriority w:val="1"/>
    <w:qFormat/>
    <w:rsid w:val="0077282C"/>
    <w:rPr>
      <w:rFonts w:ascii="Verdana" w:hAnsi="Verdana"/>
      <w:sz w:val="24"/>
      <w:szCs w:val="24"/>
    </w:rPr>
  </w:style>
  <w:style w:type="paragraph" w:styleId="BodyText2">
    <w:name w:val="Body Text 2"/>
    <w:basedOn w:val="Normal"/>
    <w:link w:val="BodyText2Char"/>
    <w:uiPriority w:val="99"/>
    <w:unhideWhenUsed/>
    <w:rsid w:val="008A0C10"/>
    <w:pPr>
      <w:spacing w:after="120" w:line="480" w:lineRule="auto"/>
    </w:pPr>
  </w:style>
  <w:style w:type="character" w:customStyle="1" w:styleId="BodyText2Char">
    <w:name w:val="Body Text 2 Char"/>
    <w:link w:val="BodyText2"/>
    <w:uiPriority w:val="99"/>
    <w:rsid w:val="008A0C10"/>
    <w:rPr>
      <w:rFonts w:ascii="Verdana" w:hAnsi="Verdana"/>
      <w:sz w:val="24"/>
      <w:szCs w:val="24"/>
      <w:lang w:val="en-US" w:eastAsia="en-US"/>
    </w:rPr>
  </w:style>
  <w:style w:type="paragraph" w:styleId="Caption">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FooterChar">
    <w:name w:val="Footer Char"/>
    <w:link w:val="Footer"/>
    <w:uiPriority w:val="99"/>
    <w:rsid w:val="00DB48D3"/>
    <w:rPr>
      <w:rFonts w:ascii="Verdana" w:hAnsi="Verdana"/>
      <w:sz w:val="24"/>
      <w:szCs w:val="24"/>
    </w:rPr>
  </w:style>
  <w:style w:type="character" w:styleId="Hyperlink">
    <w:name w:val="Hyperlink"/>
    <w:uiPriority w:val="99"/>
    <w:unhideWhenUsed/>
    <w:rsid w:val="00D253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11647">
      <w:bodyDiv w:val="1"/>
      <w:marLeft w:val="0"/>
      <w:marRight w:val="0"/>
      <w:marTop w:val="0"/>
      <w:marBottom w:val="0"/>
      <w:divBdr>
        <w:top w:val="none" w:sz="0" w:space="0" w:color="auto"/>
        <w:left w:val="none" w:sz="0" w:space="0" w:color="auto"/>
        <w:bottom w:val="none" w:sz="0" w:space="0" w:color="auto"/>
        <w:right w:val="none" w:sz="0" w:space="0" w:color="auto"/>
      </w:divBdr>
    </w:div>
    <w:div w:id="440997519">
      <w:bodyDiv w:val="1"/>
      <w:marLeft w:val="0"/>
      <w:marRight w:val="0"/>
      <w:marTop w:val="0"/>
      <w:marBottom w:val="0"/>
      <w:divBdr>
        <w:top w:val="none" w:sz="0" w:space="0" w:color="auto"/>
        <w:left w:val="none" w:sz="0" w:space="0" w:color="auto"/>
        <w:bottom w:val="none" w:sz="0" w:space="0" w:color="auto"/>
        <w:right w:val="none" w:sz="0" w:space="0" w:color="auto"/>
      </w:divBdr>
    </w:div>
    <w:div w:id="635334780">
      <w:bodyDiv w:val="1"/>
      <w:marLeft w:val="0"/>
      <w:marRight w:val="0"/>
      <w:marTop w:val="0"/>
      <w:marBottom w:val="0"/>
      <w:divBdr>
        <w:top w:val="none" w:sz="0" w:space="0" w:color="auto"/>
        <w:left w:val="none" w:sz="0" w:space="0" w:color="auto"/>
        <w:bottom w:val="none" w:sz="0" w:space="0" w:color="auto"/>
        <w:right w:val="none" w:sz="0" w:space="0" w:color="auto"/>
      </w:divBdr>
      <w:divsChild>
        <w:div w:id="723456222">
          <w:marLeft w:val="0"/>
          <w:marRight w:val="0"/>
          <w:marTop w:val="0"/>
          <w:marBottom w:val="0"/>
          <w:divBdr>
            <w:top w:val="none" w:sz="0" w:space="0" w:color="auto"/>
            <w:left w:val="none" w:sz="0" w:space="0" w:color="auto"/>
            <w:bottom w:val="none" w:sz="0" w:space="0" w:color="auto"/>
            <w:right w:val="none" w:sz="0" w:space="0" w:color="auto"/>
          </w:divBdr>
          <w:divsChild>
            <w:div w:id="715392889">
              <w:marLeft w:val="0"/>
              <w:marRight w:val="0"/>
              <w:marTop w:val="0"/>
              <w:marBottom w:val="0"/>
              <w:divBdr>
                <w:top w:val="none" w:sz="0" w:space="0" w:color="auto"/>
                <w:left w:val="none" w:sz="0" w:space="0" w:color="auto"/>
                <w:bottom w:val="none" w:sz="0" w:space="0" w:color="auto"/>
                <w:right w:val="none" w:sz="0" w:space="0" w:color="auto"/>
              </w:divBdr>
              <w:divsChild>
                <w:div w:id="1545824418">
                  <w:marLeft w:val="0"/>
                  <w:marRight w:val="0"/>
                  <w:marTop w:val="0"/>
                  <w:marBottom w:val="0"/>
                  <w:divBdr>
                    <w:top w:val="none" w:sz="0" w:space="0" w:color="auto"/>
                    <w:left w:val="none" w:sz="0" w:space="0" w:color="auto"/>
                    <w:bottom w:val="none" w:sz="0" w:space="0" w:color="auto"/>
                    <w:right w:val="none" w:sz="0" w:space="0" w:color="auto"/>
                  </w:divBdr>
                  <w:divsChild>
                    <w:div w:id="866991237">
                      <w:marLeft w:val="0"/>
                      <w:marRight w:val="0"/>
                      <w:marTop w:val="0"/>
                      <w:marBottom w:val="0"/>
                      <w:divBdr>
                        <w:top w:val="none" w:sz="0" w:space="0" w:color="auto"/>
                        <w:left w:val="none" w:sz="0" w:space="0" w:color="auto"/>
                        <w:bottom w:val="none" w:sz="0" w:space="0" w:color="auto"/>
                        <w:right w:val="none" w:sz="0" w:space="0" w:color="auto"/>
                      </w:divBdr>
                      <w:divsChild>
                        <w:div w:id="972910801">
                          <w:marLeft w:val="0"/>
                          <w:marRight w:val="0"/>
                          <w:marTop w:val="0"/>
                          <w:marBottom w:val="0"/>
                          <w:divBdr>
                            <w:top w:val="none" w:sz="0" w:space="0" w:color="auto"/>
                            <w:left w:val="none" w:sz="0" w:space="0" w:color="auto"/>
                            <w:bottom w:val="none" w:sz="0" w:space="0" w:color="auto"/>
                            <w:right w:val="none" w:sz="0" w:space="0" w:color="auto"/>
                          </w:divBdr>
                          <w:divsChild>
                            <w:div w:id="1382631444">
                              <w:marLeft w:val="0"/>
                              <w:marRight w:val="0"/>
                              <w:marTop w:val="0"/>
                              <w:marBottom w:val="0"/>
                              <w:divBdr>
                                <w:top w:val="none" w:sz="0" w:space="0" w:color="auto"/>
                                <w:left w:val="none" w:sz="0" w:space="0" w:color="auto"/>
                                <w:bottom w:val="none" w:sz="0" w:space="0" w:color="auto"/>
                                <w:right w:val="none" w:sz="0" w:space="0" w:color="auto"/>
                              </w:divBdr>
                              <w:divsChild>
                                <w:div w:id="1761950930">
                                  <w:marLeft w:val="0"/>
                                  <w:marRight w:val="0"/>
                                  <w:marTop w:val="0"/>
                                  <w:marBottom w:val="0"/>
                                  <w:divBdr>
                                    <w:top w:val="none" w:sz="0" w:space="0" w:color="auto"/>
                                    <w:left w:val="none" w:sz="0" w:space="0" w:color="auto"/>
                                    <w:bottom w:val="none" w:sz="0" w:space="0" w:color="auto"/>
                                    <w:right w:val="none" w:sz="0" w:space="0" w:color="auto"/>
                                  </w:divBdr>
                                  <w:divsChild>
                                    <w:div w:id="1334995314">
                                      <w:marLeft w:val="0"/>
                                      <w:marRight w:val="0"/>
                                      <w:marTop w:val="0"/>
                                      <w:marBottom w:val="0"/>
                                      <w:divBdr>
                                        <w:top w:val="none" w:sz="0" w:space="0" w:color="auto"/>
                                        <w:left w:val="none" w:sz="0" w:space="0" w:color="auto"/>
                                        <w:bottom w:val="none" w:sz="0" w:space="0" w:color="auto"/>
                                        <w:right w:val="none" w:sz="0" w:space="0" w:color="auto"/>
                                      </w:divBdr>
                                      <w:divsChild>
                                        <w:div w:id="1625311563">
                                          <w:marLeft w:val="0"/>
                                          <w:marRight w:val="0"/>
                                          <w:marTop w:val="0"/>
                                          <w:marBottom w:val="0"/>
                                          <w:divBdr>
                                            <w:top w:val="none" w:sz="0" w:space="0" w:color="auto"/>
                                            <w:left w:val="none" w:sz="0" w:space="0" w:color="auto"/>
                                            <w:bottom w:val="none" w:sz="0" w:space="0" w:color="auto"/>
                                            <w:right w:val="none" w:sz="0" w:space="0" w:color="auto"/>
                                          </w:divBdr>
                                          <w:divsChild>
                                            <w:div w:id="813914861">
                                              <w:marLeft w:val="0"/>
                                              <w:marRight w:val="0"/>
                                              <w:marTop w:val="0"/>
                                              <w:marBottom w:val="0"/>
                                              <w:divBdr>
                                                <w:top w:val="none" w:sz="0" w:space="0" w:color="auto"/>
                                                <w:left w:val="none" w:sz="0" w:space="0" w:color="auto"/>
                                                <w:bottom w:val="none" w:sz="0" w:space="0" w:color="auto"/>
                                                <w:right w:val="none" w:sz="0" w:space="0" w:color="auto"/>
                                              </w:divBdr>
                                              <w:divsChild>
                                                <w:div w:id="1710373873">
                                                  <w:marLeft w:val="0"/>
                                                  <w:marRight w:val="90"/>
                                                  <w:marTop w:val="0"/>
                                                  <w:marBottom w:val="0"/>
                                                  <w:divBdr>
                                                    <w:top w:val="none" w:sz="0" w:space="0" w:color="auto"/>
                                                    <w:left w:val="none" w:sz="0" w:space="0" w:color="auto"/>
                                                    <w:bottom w:val="none" w:sz="0" w:space="0" w:color="auto"/>
                                                    <w:right w:val="none" w:sz="0" w:space="0" w:color="auto"/>
                                                  </w:divBdr>
                                                  <w:divsChild>
                                                    <w:div w:id="1443959842">
                                                      <w:marLeft w:val="0"/>
                                                      <w:marRight w:val="0"/>
                                                      <w:marTop w:val="0"/>
                                                      <w:marBottom w:val="0"/>
                                                      <w:divBdr>
                                                        <w:top w:val="none" w:sz="0" w:space="0" w:color="auto"/>
                                                        <w:left w:val="none" w:sz="0" w:space="0" w:color="auto"/>
                                                        <w:bottom w:val="none" w:sz="0" w:space="0" w:color="auto"/>
                                                        <w:right w:val="none" w:sz="0" w:space="0" w:color="auto"/>
                                                      </w:divBdr>
                                                      <w:divsChild>
                                                        <w:div w:id="1715305209">
                                                          <w:marLeft w:val="0"/>
                                                          <w:marRight w:val="0"/>
                                                          <w:marTop w:val="0"/>
                                                          <w:marBottom w:val="0"/>
                                                          <w:divBdr>
                                                            <w:top w:val="none" w:sz="0" w:space="0" w:color="auto"/>
                                                            <w:left w:val="none" w:sz="0" w:space="0" w:color="auto"/>
                                                            <w:bottom w:val="none" w:sz="0" w:space="0" w:color="auto"/>
                                                            <w:right w:val="none" w:sz="0" w:space="0" w:color="auto"/>
                                                          </w:divBdr>
                                                          <w:divsChild>
                                                            <w:div w:id="382103055">
                                                              <w:marLeft w:val="0"/>
                                                              <w:marRight w:val="0"/>
                                                              <w:marTop w:val="0"/>
                                                              <w:marBottom w:val="0"/>
                                                              <w:divBdr>
                                                                <w:top w:val="none" w:sz="0" w:space="0" w:color="auto"/>
                                                                <w:left w:val="none" w:sz="0" w:space="0" w:color="auto"/>
                                                                <w:bottom w:val="none" w:sz="0" w:space="0" w:color="auto"/>
                                                                <w:right w:val="none" w:sz="0" w:space="0" w:color="auto"/>
                                                              </w:divBdr>
                                                              <w:divsChild>
                                                                <w:div w:id="1962033741">
                                                                  <w:marLeft w:val="0"/>
                                                                  <w:marRight w:val="0"/>
                                                                  <w:marTop w:val="0"/>
                                                                  <w:marBottom w:val="105"/>
                                                                  <w:divBdr>
                                                                    <w:top w:val="single" w:sz="6" w:space="0" w:color="EDEDED"/>
                                                                    <w:left w:val="single" w:sz="6" w:space="0" w:color="EDEDED"/>
                                                                    <w:bottom w:val="single" w:sz="6" w:space="0" w:color="EDEDED"/>
                                                                    <w:right w:val="single" w:sz="6" w:space="0" w:color="EDEDED"/>
                                                                  </w:divBdr>
                                                                  <w:divsChild>
                                                                    <w:div w:id="1577325919">
                                                                      <w:marLeft w:val="0"/>
                                                                      <w:marRight w:val="0"/>
                                                                      <w:marTop w:val="0"/>
                                                                      <w:marBottom w:val="0"/>
                                                                      <w:divBdr>
                                                                        <w:top w:val="none" w:sz="0" w:space="0" w:color="auto"/>
                                                                        <w:left w:val="none" w:sz="0" w:space="0" w:color="auto"/>
                                                                        <w:bottom w:val="none" w:sz="0" w:space="0" w:color="auto"/>
                                                                        <w:right w:val="none" w:sz="0" w:space="0" w:color="auto"/>
                                                                      </w:divBdr>
                                                                      <w:divsChild>
                                                                        <w:div w:id="903829663">
                                                                          <w:marLeft w:val="0"/>
                                                                          <w:marRight w:val="0"/>
                                                                          <w:marTop w:val="0"/>
                                                                          <w:marBottom w:val="0"/>
                                                                          <w:divBdr>
                                                                            <w:top w:val="none" w:sz="0" w:space="0" w:color="auto"/>
                                                                            <w:left w:val="none" w:sz="0" w:space="0" w:color="auto"/>
                                                                            <w:bottom w:val="none" w:sz="0" w:space="0" w:color="auto"/>
                                                                            <w:right w:val="none" w:sz="0" w:space="0" w:color="auto"/>
                                                                          </w:divBdr>
                                                                          <w:divsChild>
                                                                            <w:div w:id="255797446">
                                                                              <w:marLeft w:val="0"/>
                                                                              <w:marRight w:val="0"/>
                                                                              <w:marTop w:val="0"/>
                                                                              <w:marBottom w:val="0"/>
                                                                              <w:divBdr>
                                                                                <w:top w:val="none" w:sz="0" w:space="0" w:color="auto"/>
                                                                                <w:left w:val="none" w:sz="0" w:space="0" w:color="auto"/>
                                                                                <w:bottom w:val="none" w:sz="0" w:space="0" w:color="auto"/>
                                                                                <w:right w:val="none" w:sz="0" w:space="0" w:color="auto"/>
                                                                              </w:divBdr>
                                                                              <w:divsChild>
                                                                                <w:div w:id="1896812318">
                                                                                  <w:marLeft w:val="180"/>
                                                                                  <w:marRight w:val="180"/>
                                                                                  <w:marTop w:val="0"/>
                                                                                  <w:marBottom w:val="0"/>
                                                                                  <w:divBdr>
                                                                                    <w:top w:val="none" w:sz="0" w:space="0" w:color="auto"/>
                                                                                    <w:left w:val="none" w:sz="0" w:space="0" w:color="auto"/>
                                                                                    <w:bottom w:val="none" w:sz="0" w:space="0" w:color="auto"/>
                                                                                    <w:right w:val="none" w:sz="0" w:space="0" w:color="auto"/>
                                                                                  </w:divBdr>
                                                                                  <w:divsChild>
                                                                                    <w:div w:id="1567110347">
                                                                                      <w:marLeft w:val="0"/>
                                                                                      <w:marRight w:val="0"/>
                                                                                      <w:marTop w:val="0"/>
                                                                                      <w:marBottom w:val="0"/>
                                                                                      <w:divBdr>
                                                                                        <w:top w:val="none" w:sz="0" w:space="0" w:color="auto"/>
                                                                                        <w:left w:val="none" w:sz="0" w:space="0" w:color="auto"/>
                                                                                        <w:bottom w:val="none" w:sz="0" w:space="0" w:color="auto"/>
                                                                                        <w:right w:val="none" w:sz="0" w:space="0" w:color="auto"/>
                                                                                      </w:divBdr>
                                                                                      <w:divsChild>
                                                                                        <w:div w:id="1367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384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nn.com/earth-matters/wilderness-resources/photos/lazarus-species-13-extinct-animals-found-alive/cuban-solen" TargetMode="External"/><Relationship Id="rId18" Type="http://schemas.openxmlformats.org/officeDocument/2006/relationships/hyperlink" Target="http://www.youtube.com/watch?v=ov8FXn0Dn8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lsuenodelosdespiertos.blogspot.com/2010/10/reaparicion-de-animales-que-se-creian.html" TargetMode="External"/><Relationship Id="rId17" Type="http://schemas.openxmlformats.org/officeDocument/2006/relationships/hyperlink" Target="http://www.google.com.co/search?q=animales+que+se+creian+extinguidos&amp;ie=utf-8&amp;oe=utf-8&amp;aq=t&amp;rls=org.mozilla:es-ES:official&amp;client=firefox-a" TargetMode="External"/><Relationship Id="rId2" Type="http://schemas.openxmlformats.org/officeDocument/2006/relationships/numbering" Target="numbering.xml"/><Relationship Id="rId16" Type="http://schemas.openxmlformats.org/officeDocument/2006/relationships/hyperlink" Target="http://www.zonacatastrofica.com/criaturas-extintas-que-no-lo-estaban.html" TargetMode="External"/><Relationship Id="rId20" Type="http://schemas.openxmlformats.org/officeDocument/2006/relationships/hyperlink" Target="http://www.youtube.com/watch?v=GGSi4mNML0Q&amp;feature=relat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ringa.net/posts/imagenes/2410171/animales-extintos-y-q-se-creian-extintos.html" TargetMode="External"/><Relationship Id="rId5" Type="http://schemas.openxmlformats.org/officeDocument/2006/relationships/settings" Target="settings.xml"/><Relationship Id="rId15" Type="http://schemas.openxmlformats.org/officeDocument/2006/relationships/hyperlink" Target="http://forum.guerrastribales.es/showthread.php?t=30940" TargetMode="External"/><Relationship Id="rId10" Type="http://schemas.openxmlformats.org/officeDocument/2006/relationships/footer" Target="footer1.xml"/><Relationship Id="rId19" Type="http://schemas.openxmlformats.org/officeDocument/2006/relationships/hyperlink" Target="http://www.youtube.com/watch?v=4irYqe5yjcE&amp;feature=endscreen&amp;NR=1"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megagalerias.terra.cl/galerias/actualidad/galeria.cfm?id_galeria=5393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YP%20PLANNER%20Formato%20nov%2020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31DB0-CBA2-40FA-B053-656372323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PYP PLANNER Formato nov 2008</Template>
  <TotalTime>2</TotalTime>
  <Pages>6</Pages>
  <Words>4692</Words>
  <Characters>25812</Characters>
  <Application>Microsoft Office Word</Application>
  <DocSecurity>0</DocSecurity>
  <Lines>215</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30444</CharactersWithSpaces>
  <SharedDoc>false</SharedDoc>
  <HLinks>
    <vt:vector size="60" baseType="variant">
      <vt:variant>
        <vt:i4>7209056</vt:i4>
      </vt:variant>
      <vt:variant>
        <vt:i4>27</vt:i4>
      </vt:variant>
      <vt:variant>
        <vt:i4>0</vt:i4>
      </vt:variant>
      <vt:variant>
        <vt:i4>5</vt:i4>
      </vt:variant>
      <vt:variant>
        <vt:lpwstr>http://www.youtube.com/watch?v=GGSi4mNML0Q&amp;feature=related</vt:lpwstr>
      </vt:variant>
      <vt:variant>
        <vt:lpwstr/>
      </vt:variant>
      <vt:variant>
        <vt:i4>262158</vt:i4>
      </vt:variant>
      <vt:variant>
        <vt:i4>24</vt:i4>
      </vt:variant>
      <vt:variant>
        <vt:i4>0</vt:i4>
      </vt:variant>
      <vt:variant>
        <vt:i4>5</vt:i4>
      </vt:variant>
      <vt:variant>
        <vt:lpwstr>http://www.youtube.com/watch?v=4irYqe5yjcE&amp;feature=endscreen&amp;NR=1</vt:lpwstr>
      </vt:variant>
      <vt:variant>
        <vt:lpwstr/>
      </vt:variant>
      <vt:variant>
        <vt:i4>2490469</vt:i4>
      </vt:variant>
      <vt:variant>
        <vt:i4>21</vt:i4>
      </vt:variant>
      <vt:variant>
        <vt:i4>0</vt:i4>
      </vt:variant>
      <vt:variant>
        <vt:i4>5</vt:i4>
      </vt:variant>
      <vt:variant>
        <vt:lpwstr>http://www.youtube.com/watch?v=ov8FXn0Dn8s</vt:lpwstr>
      </vt:variant>
      <vt:variant>
        <vt:lpwstr/>
      </vt:variant>
      <vt:variant>
        <vt:i4>2752566</vt:i4>
      </vt:variant>
      <vt:variant>
        <vt:i4>18</vt:i4>
      </vt:variant>
      <vt:variant>
        <vt:i4>0</vt:i4>
      </vt:variant>
      <vt:variant>
        <vt:i4>5</vt:i4>
      </vt:variant>
      <vt:variant>
        <vt:lpwstr>http://www.google.com.co/search?q=animales+que+se+creian+extinguidos&amp;ie=utf-8&amp;oe=utf-8&amp;aq=t&amp;rls=org.mozilla:es-ES:official&amp;client=firefox-a</vt:lpwstr>
      </vt:variant>
      <vt:variant>
        <vt:lpwstr>q=animales+que+se+creian+extinguidos&amp;hl=es&amp;client=firefox-a&amp;hs=2Pz&amp;rls=org.mozilla:es-ES:official&amp;prmd=imvns&amp;ei=oeUaT8KpLIjbtwfcrcjRAw&amp;start=10&amp;sa=N&amp;fp=1&amp;biw=1920&amp;bih=840&amp;bav=on.2,or.r_gc.r_pw.,cf.osb&amp;cad=b</vt:lpwstr>
      </vt:variant>
      <vt:variant>
        <vt:i4>6160464</vt:i4>
      </vt:variant>
      <vt:variant>
        <vt:i4>15</vt:i4>
      </vt:variant>
      <vt:variant>
        <vt:i4>0</vt:i4>
      </vt:variant>
      <vt:variant>
        <vt:i4>5</vt:i4>
      </vt:variant>
      <vt:variant>
        <vt:lpwstr>http://www.zonacatastrofica.com/criaturas-extintas-que-no-lo-estaban.html</vt:lpwstr>
      </vt:variant>
      <vt:variant>
        <vt:lpwstr/>
      </vt:variant>
      <vt:variant>
        <vt:i4>2883620</vt:i4>
      </vt:variant>
      <vt:variant>
        <vt:i4>12</vt:i4>
      </vt:variant>
      <vt:variant>
        <vt:i4>0</vt:i4>
      </vt:variant>
      <vt:variant>
        <vt:i4>5</vt:i4>
      </vt:variant>
      <vt:variant>
        <vt:lpwstr>http://forum.guerrastribales.es/showthread.php?t=30940</vt:lpwstr>
      </vt:variant>
      <vt:variant>
        <vt:lpwstr/>
      </vt:variant>
      <vt:variant>
        <vt:i4>8323103</vt:i4>
      </vt:variant>
      <vt:variant>
        <vt:i4>9</vt:i4>
      </vt:variant>
      <vt:variant>
        <vt:i4>0</vt:i4>
      </vt:variant>
      <vt:variant>
        <vt:i4>5</vt:i4>
      </vt:variant>
      <vt:variant>
        <vt:lpwstr>http://megagalerias.terra.cl/galerias/actualidad/galeria.cfm?id_galeria=53939</vt:lpwstr>
      </vt:variant>
      <vt:variant>
        <vt:lpwstr/>
      </vt:variant>
      <vt:variant>
        <vt:i4>7667769</vt:i4>
      </vt:variant>
      <vt:variant>
        <vt:i4>6</vt:i4>
      </vt:variant>
      <vt:variant>
        <vt:i4>0</vt:i4>
      </vt:variant>
      <vt:variant>
        <vt:i4>5</vt:i4>
      </vt:variant>
      <vt:variant>
        <vt:lpwstr>http://www.mnn.com/earth-matters/wilderness-resources/photos/lazarus-species-13-extinct-animals-found-alive/cuban-solen</vt:lpwstr>
      </vt:variant>
      <vt:variant>
        <vt:lpwstr/>
      </vt:variant>
      <vt:variant>
        <vt:i4>1966097</vt:i4>
      </vt:variant>
      <vt:variant>
        <vt:i4>3</vt:i4>
      </vt:variant>
      <vt:variant>
        <vt:i4>0</vt:i4>
      </vt:variant>
      <vt:variant>
        <vt:i4>5</vt:i4>
      </vt:variant>
      <vt:variant>
        <vt:lpwstr>http://elsuenodelosdespiertos.blogspot.com/2010/10/reaparicion-de-animales-que-se-creian.html</vt:lpwstr>
      </vt:variant>
      <vt:variant>
        <vt:lpwstr/>
      </vt:variant>
      <vt:variant>
        <vt:i4>7208997</vt:i4>
      </vt:variant>
      <vt:variant>
        <vt:i4>0</vt:i4>
      </vt:variant>
      <vt:variant>
        <vt:i4>0</vt:i4>
      </vt:variant>
      <vt:variant>
        <vt:i4>5</vt:i4>
      </vt:variant>
      <vt:variant>
        <vt:lpwstr>http://www.taringa.net/posts/imagenes/2410171/animales-extintos-y-q-se-creian-extintos.html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Coordinacion</dc:creator>
  <cp:lastModifiedBy>Portatil CCB</cp:lastModifiedBy>
  <cp:revision>2</cp:revision>
  <cp:lastPrinted>2012-01-12T14:48:00Z</cp:lastPrinted>
  <dcterms:created xsi:type="dcterms:W3CDTF">2012-12-05T20:23:00Z</dcterms:created>
  <dcterms:modified xsi:type="dcterms:W3CDTF">2012-12-05T20:23:00Z</dcterms:modified>
</cp:coreProperties>
</file>